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8EAB80" w14:textId="77777777" w:rsidR="00434577" w:rsidRPr="00B47B6F" w:rsidRDefault="002F2BA1" w:rsidP="00434577">
      <w:pPr>
        <w:jc w:val="center"/>
        <w:rPr>
          <w:b/>
          <w:sz w:val="28"/>
          <w:szCs w:val="28"/>
        </w:rPr>
      </w:pPr>
      <w:r w:rsidRPr="00B47B6F">
        <w:rPr>
          <w:b/>
          <w:sz w:val="28"/>
          <w:szCs w:val="28"/>
        </w:rPr>
        <w:t>OPERATING CODE NO. 6</w:t>
      </w:r>
    </w:p>
    <w:p w14:paraId="545617E7" w14:textId="77777777" w:rsidR="00434577" w:rsidRPr="00B47B6F" w:rsidRDefault="002F2BA1" w:rsidP="00434577">
      <w:pPr>
        <w:jc w:val="center"/>
        <w:rPr>
          <w:b/>
        </w:rPr>
      </w:pPr>
      <w:r w:rsidRPr="00B47B6F">
        <w:rPr>
          <w:b/>
        </w:rPr>
        <w:t>(OC6</w:t>
      </w:r>
      <w:r w:rsidR="00434577" w:rsidRPr="00B47B6F">
        <w:rPr>
          <w:b/>
        </w:rPr>
        <w:t>)</w:t>
      </w:r>
    </w:p>
    <w:p w14:paraId="05DFE0EC" w14:textId="77777777" w:rsidR="00434577" w:rsidRPr="00B47B6F" w:rsidRDefault="00434577" w:rsidP="00434577"/>
    <w:p w14:paraId="78C475B4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DEMAND CONTROL</w:t>
      </w:r>
    </w:p>
    <w:p w14:paraId="23E46E88" w14:textId="77777777" w:rsidR="00434577" w:rsidRPr="00B47B6F" w:rsidRDefault="00434577" w:rsidP="00434577"/>
    <w:p w14:paraId="0D711FB7" w14:textId="77777777" w:rsidR="00434577" w:rsidRPr="00B47B6F" w:rsidRDefault="00434577" w:rsidP="00434577">
      <w:pPr>
        <w:jc w:val="center"/>
        <w:rPr>
          <w:b/>
          <w:bCs/>
          <w:sz w:val="24"/>
          <w:szCs w:val="24"/>
        </w:rPr>
      </w:pPr>
      <w:r w:rsidRPr="00B47B6F">
        <w:rPr>
          <w:b/>
          <w:bCs/>
          <w:sz w:val="24"/>
          <w:szCs w:val="24"/>
        </w:rPr>
        <w:t>CONTENTS</w:t>
      </w:r>
    </w:p>
    <w:p w14:paraId="47DA6DD2" w14:textId="77777777" w:rsidR="00434577" w:rsidRPr="00B47B6F" w:rsidRDefault="00434577" w:rsidP="00434577"/>
    <w:p w14:paraId="21B3EFED" w14:textId="77777777" w:rsidR="00434577" w:rsidRPr="00B47B6F" w:rsidRDefault="00434577" w:rsidP="00434577">
      <w:pPr>
        <w:jc w:val="center"/>
      </w:pPr>
      <w:r w:rsidRPr="00B47B6F">
        <w:t>(This contents page does not form part of the Grid Code)</w:t>
      </w:r>
    </w:p>
    <w:p w14:paraId="0F081A63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</w:pPr>
    </w:p>
    <w:p w14:paraId="44E8FFC9" w14:textId="77777777" w:rsidR="00434577" w:rsidRPr="00B47B6F" w:rsidRDefault="00434577" w:rsidP="00434577">
      <w:pPr>
        <w:tabs>
          <w:tab w:val="right" w:pos="9639"/>
        </w:tabs>
      </w:pPr>
      <w:r w:rsidRPr="00B47B6F">
        <w:rPr>
          <w:u w:val="single"/>
        </w:rPr>
        <w:t>Paragraph No/Title</w:t>
      </w:r>
      <w:r w:rsidRPr="00B47B6F">
        <w:tab/>
      </w:r>
      <w:r w:rsidRPr="00B47B6F">
        <w:rPr>
          <w:u w:val="single"/>
        </w:rPr>
        <w:t>Page Number</w:t>
      </w:r>
    </w:p>
    <w:p w14:paraId="39A9A839" w14:textId="3F2BFDCB" w:rsidR="00B47B6F" w:rsidRPr="00BE6A2E" w:rsidRDefault="00781BE8" w:rsidP="00BE6A2E">
      <w:pPr>
        <w:pStyle w:val="TOC1"/>
        <w:rPr>
          <w:rFonts w:ascii="Calibri" w:hAnsi="Calibri"/>
          <w:noProof/>
          <w:sz w:val="22"/>
        </w:rPr>
      </w:pPr>
      <w:r w:rsidRPr="00B47B6F">
        <w:fldChar w:fldCharType="begin"/>
      </w:r>
      <w:r w:rsidRPr="00B47B6F">
        <w:instrText xml:space="preserve"> TOC \f </w:instrText>
      </w:r>
      <w:r w:rsidRPr="00B47B6F">
        <w:fldChar w:fldCharType="separate"/>
      </w:r>
      <w:r w:rsidR="00B47B6F" w:rsidRPr="005725F7">
        <w:rPr>
          <w:noProof/>
        </w:rPr>
        <w:t>OC6.1   INTRODUCTION</w:t>
      </w:r>
      <w:r w:rsidR="00B47B6F">
        <w:rPr>
          <w:noProof/>
        </w:rPr>
        <w:tab/>
      </w:r>
      <w:r w:rsidR="00B47B6F">
        <w:rPr>
          <w:noProof/>
        </w:rPr>
        <w:fldChar w:fldCharType="begin"/>
      </w:r>
      <w:r w:rsidR="00B47B6F">
        <w:rPr>
          <w:noProof/>
        </w:rPr>
        <w:instrText xml:space="preserve"> PAGEREF _Toc503446022 \h </w:instrText>
      </w:r>
      <w:r w:rsidR="00B47B6F">
        <w:rPr>
          <w:noProof/>
        </w:rPr>
      </w:r>
      <w:r w:rsidR="00B47B6F">
        <w:rPr>
          <w:noProof/>
        </w:rPr>
        <w:fldChar w:fldCharType="separate"/>
      </w:r>
      <w:r w:rsidR="00995545">
        <w:rPr>
          <w:noProof/>
        </w:rPr>
        <w:t>2</w:t>
      </w:r>
      <w:r w:rsidR="00B47B6F">
        <w:rPr>
          <w:noProof/>
        </w:rPr>
        <w:fldChar w:fldCharType="end"/>
      </w:r>
    </w:p>
    <w:p w14:paraId="3CA76341" w14:textId="3A949760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OC6.2   OBJECTIVE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_Toc503446023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7C979890" w14:textId="57D5F346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OC6.3   SCOPE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_Toc503446024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3</w:t>
      </w:r>
      <w:r>
        <w:rPr>
          <w:noProof/>
        </w:rPr>
        <w:fldChar w:fldCharType="end"/>
      </w:r>
    </w:p>
    <w:p w14:paraId="5EC4D85A" w14:textId="25D26138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OC6.4   PROCEDURE FOR THE NOTIFICATION OF DEMAND CONTROL INITIATED BY NETWORK OPERATORS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_Toc503446025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4</w:t>
      </w:r>
      <w:r>
        <w:rPr>
          <w:noProof/>
        </w:rPr>
        <w:fldChar w:fldCharType="end"/>
      </w:r>
    </w:p>
    <w:p w14:paraId="40ACE144" w14:textId="770D8252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OC6.5   PROCEDURE FOR THE IMPLEMENTATION OF DEMAND CON</w:t>
      </w:r>
      <w:r w:rsidR="009A1FEF">
        <w:rPr>
          <w:noProof/>
        </w:rPr>
        <w:t>TROL ON THE INSTRUCTIONS OF THE COMPANY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_Toc503446026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6</w:t>
      </w:r>
      <w:r>
        <w:rPr>
          <w:noProof/>
        </w:rPr>
        <w:fldChar w:fldCharType="end"/>
      </w:r>
    </w:p>
    <w:p w14:paraId="434ACF1C" w14:textId="20E52607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OC6.6   AUTOMATIC LOW FREQUENCY DEMAND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_Toc503446027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9</w:t>
      </w:r>
      <w:r>
        <w:rPr>
          <w:noProof/>
        </w:rPr>
        <w:fldChar w:fldCharType="end"/>
      </w:r>
    </w:p>
    <w:p w14:paraId="27F8441C" w14:textId="57B2A2E3" w:rsidR="00B47B6F" w:rsidRPr="00BE6A2E" w:rsidRDefault="00B47B6F" w:rsidP="00BE6A2E">
      <w:pPr>
        <w:pStyle w:val="TOC1"/>
        <w:rPr>
          <w:rFonts w:ascii="Calibri" w:hAnsi="Calibri"/>
          <w:noProof/>
          <w:sz w:val="22"/>
        </w:rPr>
      </w:pPr>
      <w:r w:rsidRPr="005725F7">
        <w:rPr>
          <w:noProof/>
        </w:rPr>
        <w:t>OC6.7   EMERGENCY MANUAL DISCONNECTION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_Toc503446028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10</w:t>
      </w:r>
      <w:r>
        <w:rPr>
          <w:noProof/>
        </w:rPr>
        <w:fldChar w:fldCharType="end"/>
      </w:r>
    </w:p>
    <w:p w14:paraId="7A599EF7" w14:textId="0E4F9316" w:rsidR="00B47B6F" w:rsidRDefault="00B47B6F" w:rsidP="00BE6A2E">
      <w:pPr>
        <w:pStyle w:val="TOC1"/>
        <w:rPr>
          <w:ins w:id="0" w:author="Author"/>
          <w:noProof/>
        </w:rPr>
      </w:pPr>
      <w:r w:rsidRPr="005725F7">
        <w:rPr>
          <w:noProof/>
        </w:rPr>
        <w:t>OC6.8   OPERATION OF THE BALANCING MECHANISM DURING DEMAND CONTROL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_Toc503446029 \h </w:instrText>
      </w:r>
      <w:r>
        <w:rPr>
          <w:noProof/>
        </w:rPr>
      </w:r>
      <w:r>
        <w:rPr>
          <w:noProof/>
        </w:rPr>
        <w:fldChar w:fldCharType="separate"/>
      </w:r>
      <w:r w:rsidR="00995545">
        <w:rPr>
          <w:noProof/>
        </w:rPr>
        <w:t>11</w:t>
      </w:r>
      <w:r>
        <w:rPr>
          <w:noProof/>
        </w:rPr>
        <w:fldChar w:fldCharType="end"/>
      </w:r>
    </w:p>
    <w:p w14:paraId="06070184" w14:textId="64409CBD" w:rsidR="005D59D8" w:rsidRPr="003D6C5F" w:rsidRDefault="005D59D8" w:rsidP="00A96302">
      <w:ins w:id="1" w:author="Author">
        <w:r>
          <w:t>OC6.9   DEMAND CONTROL ROTATION PROTOCOL</w:t>
        </w:r>
      </w:ins>
      <w:ins w:id="2" w:author="Rebecca Scott [NESO]" w:date="2025-09-30T15:40:00Z" w16du:dateUtc="2025-09-30T14:40:00Z">
        <w:r w:rsidR="005720F1">
          <w:t>……………………………………………………….</w:t>
        </w:r>
      </w:ins>
      <w:ins w:id="3" w:author="Author">
        <w:del w:id="4" w:author="Rebecca Scott [NESO]" w:date="2025-09-30T15:40:00Z" w16du:dateUtc="2025-09-30T14:40:00Z"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  <w:r w:rsidDel="005720F1">
            <w:tab/>
          </w:r>
        </w:del>
      </w:ins>
      <w:ins w:id="5" w:author="Rebecca Scott [NESO]" w:date="2025-09-30T15:40:00Z" w16du:dateUtc="2025-09-30T14:40:00Z">
        <w:r w:rsidR="005720F1">
          <w:t>..</w:t>
        </w:r>
      </w:ins>
      <w:ins w:id="6" w:author="Author">
        <w:r w:rsidR="00BB75F6">
          <w:t>12</w:t>
        </w:r>
      </w:ins>
    </w:p>
    <w:p w14:paraId="5B345DCB" w14:textId="336814CA" w:rsidR="00B47B6F" w:rsidRDefault="00B47B6F" w:rsidP="00BE6A2E">
      <w:pPr>
        <w:pStyle w:val="TOC1"/>
        <w:rPr>
          <w:ins w:id="7" w:author="Author"/>
          <w:noProof/>
        </w:rPr>
      </w:pPr>
      <w:r w:rsidRPr="005725F7">
        <w:rPr>
          <w:bCs/>
          <w:noProof/>
        </w:rPr>
        <w:t>APPENDIX 1 - EMERGENCY MANUAL DEMAND REDUCTION/DISCONNECTION SUMMARY SHEET</w:t>
      </w:r>
      <w:r>
        <w:rPr>
          <w:noProof/>
        </w:rPr>
        <w:tab/>
      </w:r>
      <w:del w:id="8" w:author="Author">
        <w:r w:rsidDel="00BB75F6">
          <w:rPr>
            <w:noProof/>
          </w:rPr>
          <w:fldChar w:fldCharType="begin"/>
        </w:r>
        <w:r w:rsidDel="00BB75F6">
          <w:rPr>
            <w:noProof/>
          </w:rPr>
          <w:delInstrText xml:space="preserve"> PAGEREF _Toc503446030 \h </w:delInstrText>
        </w:r>
        <w:r w:rsidDel="00BB75F6">
          <w:rPr>
            <w:noProof/>
          </w:rPr>
        </w:r>
        <w:r w:rsidDel="00BB75F6">
          <w:rPr>
            <w:noProof/>
          </w:rPr>
          <w:fldChar w:fldCharType="separate"/>
        </w:r>
        <w:r w:rsidR="00995545" w:rsidDel="00BB75F6">
          <w:rPr>
            <w:noProof/>
          </w:rPr>
          <w:delText>12</w:delText>
        </w:r>
        <w:r w:rsidDel="00BB75F6">
          <w:rPr>
            <w:noProof/>
          </w:rPr>
          <w:fldChar w:fldCharType="end"/>
        </w:r>
      </w:del>
      <w:ins w:id="9" w:author="Lizzie Timmins (NESO)" w:date="2025-07-28T09:34:00Z" w16du:dateUtc="2025-07-28T08:34:00Z">
        <w:r w:rsidR="008822B3">
          <w:rPr>
            <w:noProof/>
          </w:rPr>
          <w:t>1</w:t>
        </w:r>
      </w:ins>
      <w:ins w:id="10" w:author="Author">
        <w:r w:rsidR="00BB75F6">
          <w:rPr>
            <w:noProof/>
          </w:rPr>
          <w:t>4</w:t>
        </w:r>
      </w:ins>
    </w:p>
    <w:p w14:paraId="41550B9E" w14:textId="5E694351" w:rsidR="00BB75F6" w:rsidRPr="003D6C5F" w:rsidRDefault="00BB75F6" w:rsidP="00A96302">
      <w:ins w:id="11" w:author="Author">
        <w:r>
          <w:t>APPENDIX 2   DEMAND CONTROL ROTATION PROTOCOL TIMELINE</w:t>
        </w:r>
      </w:ins>
      <w:ins w:id="12" w:author="Rebecca Scott [NESO]" w:date="2025-09-30T15:41:00Z" w16du:dateUtc="2025-09-30T14:41:00Z">
        <w:r w:rsidR="00264609">
          <w:t>……………………………………</w:t>
        </w:r>
      </w:ins>
      <w:ins w:id="13" w:author="Author">
        <w:del w:id="14" w:author="Rebecca Scott [NESO]" w:date="2025-09-30T15:41:00Z" w16du:dateUtc="2025-09-30T14:41:00Z">
          <w:r w:rsidDel="00264609">
            <w:tab/>
          </w:r>
          <w:r w:rsidDel="00264609">
            <w:tab/>
          </w:r>
          <w:r w:rsidDel="00264609">
            <w:tab/>
          </w:r>
          <w:r w:rsidDel="00264609">
            <w:tab/>
          </w:r>
        </w:del>
        <w:r>
          <w:t>15</w:t>
        </w:r>
      </w:ins>
    </w:p>
    <w:p w14:paraId="02FF1C87" w14:textId="77777777" w:rsidR="00FA7BAA" w:rsidRPr="00B47B6F" w:rsidRDefault="00781BE8" w:rsidP="00D25291">
      <w:pPr>
        <w:pStyle w:val="TOC1"/>
        <w:tabs>
          <w:tab w:val="clear" w:pos="9498"/>
          <w:tab w:val="right" w:leader="dot" w:pos="9639"/>
        </w:tabs>
        <w:jc w:val="left"/>
      </w:pPr>
      <w:r w:rsidRPr="00B47B6F">
        <w:fldChar w:fldCharType="end"/>
      </w:r>
    </w:p>
    <w:p w14:paraId="0FF60A1D" w14:textId="77777777" w:rsidR="00FA7BAA" w:rsidRPr="00B47B6F" w:rsidRDefault="00FA7BAA">
      <w:pPr>
        <w:widowControl/>
        <w:tabs>
          <w:tab w:val="center" w:pos="5089"/>
          <w:tab w:val="left" w:pos="5904"/>
        </w:tabs>
        <w:jc w:val="both"/>
        <w:rPr>
          <w:sz w:val="22"/>
        </w:rPr>
        <w:sectPr w:rsidR="00FA7BAA" w:rsidRPr="00B47B6F" w:rsidSect="0041578B">
          <w:footerReference w:type="even" r:id="rId12"/>
          <w:footerReference w:type="default" r:id="rId13"/>
          <w:endnotePr>
            <w:numFmt w:val="decimal"/>
          </w:endnotePr>
          <w:type w:val="continuous"/>
          <w:pgSz w:w="11906" w:h="16838" w:code="9"/>
          <w:pgMar w:top="1440" w:right="1440" w:bottom="1440" w:left="1440" w:header="851" w:footer="567" w:gutter="0"/>
          <w:pgNumType w:fmt="lowerRoman" w:start="1"/>
          <w:cols w:space="720"/>
          <w:noEndnote/>
          <w:docGrid w:linePitch="272"/>
        </w:sectPr>
      </w:pPr>
    </w:p>
    <w:p w14:paraId="5DED6928" w14:textId="77777777" w:rsidR="004741EF" w:rsidRDefault="004741EF" w:rsidP="00781BE8">
      <w:pPr>
        <w:pStyle w:val="Level1Text"/>
        <w:rPr>
          <w:color w:val="auto"/>
        </w:rPr>
      </w:pPr>
    </w:p>
    <w:p w14:paraId="1DCCCAB3" w14:textId="77777777" w:rsidR="004741EF" w:rsidRPr="004741EF" w:rsidRDefault="004741EF" w:rsidP="004741EF"/>
    <w:p w14:paraId="2385EBF3" w14:textId="77777777" w:rsidR="004741EF" w:rsidRPr="004741EF" w:rsidRDefault="004741EF" w:rsidP="004741EF"/>
    <w:p w14:paraId="62C7D22C" w14:textId="77777777" w:rsidR="004741EF" w:rsidRPr="004741EF" w:rsidRDefault="004741EF" w:rsidP="004741EF"/>
    <w:p w14:paraId="1B852A90" w14:textId="77777777" w:rsidR="004741EF" w:rsidRPr="004741EF" w:rsidRDefault="004741EF" w:rsidP="004741EF"/>
    <w:p w14:paraId="4FA49173" w14:textId="77777777" w:rsidR="004741EF" w:rsidRPr="004741EF" w:rsidRDefault="004741EF" w:rsidP="004741EF"/>
    <w:p w14:paraId="237B6D2D" w14:textId="77777777" w:rsidR="004741EF" w:rsidRPr="004741EF" w:rsidRDefault="004741EF" w:rsidP="004741EF"/>
    <w:p w14:paraId="23050B16" w14:textId="77777777" w:rsidR="004741EF" w:rsidRPr="004741EF" w:rsidRDefault="004741EF" w:rsidP="004741EF"/>
    <w:p w14:paraId="3CB4D514" w14:textId="77777777" w:rsidR="004741EF" w:rsidRPr="004741EF" w:rsidRDefault="004741EF" w:rsidP="004741EF"/>
    <w:p w14:paraId="5D59911B" w14:textId="77777777" w:rsidR="004741EF" w:rsidRPr="004741EF" w:rsidRDefault="004741EF" w:rsidP="004741EF"/>
    <w:p w14:paraId="0C2E0FCC" w14:textId="77777777" w:rsidR="004741EF" w:rsidRPr="004741EF" w:rsidRDefault="004741EF" w:rsidP="004741EF"/>
    <w:p w14:paraId="2A7E0B56" w14:textId="77777777" w:rsidR="004741EF" w:rsidRPr="004741EF" w:rsidRDefault="004741EF" w:rsidP="004741EF"/>
    <w:p w14:paraId="61E42D76" w14:textId="77777777" w:rsidR="004741EF" w:rsidRPr="004741EF" w:rsidRDefault="004741EF" w:rsidP="004741EF"/>
    <w:p w14:paraId="61DB2DE8" w14:textId="77777777" w:rsidR="004741EF" w:rsidRPr="004741EF" w:rsidRDefault="004741EF" w:rsidP="004741EF"/>
    <w:p w14:paraId="48574CF2" w14:textId="77777777" w:rsidR="004741EF" w:rsidRPr="004741EF" w:rsidRDefault="004741EF" w:rsidP="004741EF"/>
    <w:p w14:paraId="3B7CE133" w14:textId="77777777" w:rsidR="004741EF" w:rsidRPr="004741EF" w:rsidRDefault="004741EF" w:rsidP="004741EF"/>
    <w:p w14:paraId="3ED83FF2" w14:textId="77777777" w:rsidR="004741EF" w:rsidRPr="004741EF" w:rsidRDefault="004741EF" w:rsidP="004741EF"/>
    <w:p w14:paraId="467633F5" w14:textId="77777777" w:rsidR="004741EF" w:rsidRPr="004741EF" w:rsidRDefault="004741EF" w:rsidP="004741EF"/>
    <w:p w14:paraId="7A00D6C7" w14:textId="77777777" w:rsidR="004741EF" w:rsidRPr="004741EF" w:rsidRDefault="004741EF" w:rsidP="004741EF"/>
    <w:p w14:paraId="658640A5" w14:textId="77777777" w:rsidR="004741EF" w:rsidRPr="004741EF" w:rsidRDefault="004741EF" w:rsidP="004741EF"/>
    <w:p w14:paraId="1FBB8C49" w14:textId="77777777" w:rsidR="004741EF" w:rsidRPr="004741EF" w:rsidRDefault="004741EF" w:rsidP="004741EF"/>
    <w:p w14:paraId="4E2FD66A" w14:textId="77777777" w:rsidR="004741EF" w:rsidRPr="004741EF" w:rsidRDefault="004741EF" w:rsidP="004741EF"/>
    <w:p w14:paraId="174FF663" w14:textId="77777777" w:rsidR="004741EF" w:rsidRPr="004741EF" w:rsidRDefault="004741EF" w:rsidP="004741EF"/>
    <w:p w14:paraId="6ABDED03" w14:textId="77777777" w:rsidR="004741EF" w:rsidRPr="004741EF" w:rsidRDefault="004741EF" w:rsidP="004741EF"/>
    <w:p w14:paraId="4880E6C8" w14:textId="77777777" w:rsidR="004741EF" w:rsidRPr="004741EF" w:rsidRDefault="004741EF" w:rsidP="004741EF"/>
    <w:p w14:paraId="0347978F" w14:textId="1C484499" w:rsidR="004741EF" w:rsidRPr="004741EF" w:rsidRDefault="004741EF" w:rsidP="004741EF">
      <w:pPr>
        <w:tabs>
          <w:tab w:val="left" w:pos="8790"/>
        </w:tabs>
      </w:pPr>
      <w:r>
        <w:tab/>
      </w:r>
    </w:p>
    <w:p w14:paraId="1C594773" w14:textId="77777777" w:rsidR="004741EF" w:rsidRDefault="004741EF" w:rsidP="004741EF"/>
    <w:p w14:paraId="600D4C63" w14:textId="77777777" w:rsidR="007B524D" w:rsidRDefault="007B524D" w:rsidP="004741EF"/>
    <w:p w14:paraId="6CEEAE4F" w14:textId="26A5003D" w:rsidR="00FA7BAA" w:rsidRPr="00BE6A2E" w:rsidRDefault="00FA7BAA" w:rsidP="004741EF">
      <w:pPr>
        <w:pStyle w:val="Level1Text"/>
        <w:ind w:left="0" w:firstLine="0"/>
        <w:rPr>
          <w:color w:val="auto"/>
        </w:rPr>
      </w:pPr>
      <w:r w:rsidRPr="00BE6A2E">
        <w:rPr>
          <w:color w:val="auto"/>
        </w:rPr>
        <w:t>OC6.1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INTRODUCTION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15" w:name="_Toc493493537"/>
      <w:bookmarkStart w:id="16" w:name="_Toc51598221"/>
      <w:bookmarkStart w:id="17" w:name="_Toc131233467"/>
      <w:bookmarkStart w:id="18" w:name="_Toc332821274"/>
      <w:bookmarkStart w:id="19" w:name="_Toc332899787"/>
      <w:bookmarkStart w:id="20" w:name="_Toc503446022"/>
      <w:bookmarkStart w:id="21" w:name="_Toc333226007"/>
      <w:r w:rsidR="00434577" w:rsidRPr="00BE6A2E">
        <w:rPr>
          <w:color w:val="auto"/>
        </w:rPr>
        <w:instrText>OC6.1   INTRODUCTION</w:instrText>
      </w:r>
      <w:bookmarkEnd w:id="15"/>
      <w:bookmarkEnd w:id="16"/>
      <w:bookmarkEnd w:id="17"/>
      <w:bookmarkEnd w:id="18"/>
      <w:bookmarkEnd w:id="19"/>
      <w:bookmarkEnd w:id="20"/>
      <w:bookmarkEnd w:id="21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BA21140" w14:textId="1CFF03A6" w:rsidR="00FA7BAA" w:rsidRPr="00BE6A2E" w:rsidRDefault="00FA7BAA" w:rsidP="00781BE8">
      <w:pPr>
        <w:pStyle w:val="Level1Text"/>
        <w:rPr>
          <w:b/>
          <w:color w:val="auto"/>
        </w:rPr>
      </w:pPr>
      <w:r w:rsidRPr="00BE6A2E">
        <w:rPr>
          <w:color w:val="auto"/>
        </w:rPr>
        <w:t xml:space="preserve">OC6.1.1 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Operating Code No.6</w:t>
      </w:r>
      <w:r w:rsidRPr="00BE6A2E">
        <w:rPr>
          <w:color w:val="auto"/>
        </w:rPr>
        <w:t xml:space="preserve"> ("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") is concerned with the provisions to be made by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>, and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 relation to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by </w:t>
      </w:r>
      <w:r w:rsidR="009A1FEF">
        <w:rPr>
          <w:b/>
        </w:rPr>
        <w:t>The Company</w:t>
      </w:r>
      <w:r w:rsidRPr="00097EBC">
        <w:rPr>
          <w:bCs/>
          <w:color w:val="auto"/>
          <w:rPrChange w:id="22" w:author="Author">
            <w:rPr>
              <w:b/>
              <w:color w:val="auto"/>
            </w:rPr>
          </w:rPrChange>
        </w:rPr>
        <w:t>,</w:t>
      </w:r>
      <w:r w:rsidRPr="00BE6A2E">
        <w:rPr>
          <w:color w:val="auto"/>
        </w:rPr>
        <w:t xml:space="preserve"> to permit the reduction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in the event of insufficient </w:t>
      </w:r>
      <w:r w:rsidRPr="00BE6A2E">
        <w:rPr>
          <w:b/>
          <w:color w:val="auto"/>
        </w:rPr>
        <w:t>Active Power</w:t>
      </w:r>
      <w:r w:rsidRPr="00BE6A2E">
        <w:rPr>
          <w:color w:val="auto"/>
        </w:rPr>
        <w:t xml:space="preserve"> generation being available to meet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, or in the event of breakdown or operating problems (such as in respect of </w:t>
      </w:r>
      <w:r w:rsidRPr="00BE6A2E">
        <w:rPr>
          <w:b/>
          <w:color w:val="auto"/>
        </w:rPr>
        <w:t>System Frequency</w:t>
      </w:r>
      <w:r w:rsidRPr="00BE6A2E">
        <w:rPr>
          <w:color w:val="auto"/>
        </w:rPr>
        <w:t xml:space="preserve">,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voltage levels or </w:t>
      </w:r>
      <w:r w:rsidRPr="00BE6A2E">
        <w:rPr>
          <w:b/>
          <w:color w:val="auto"/>
        </w:rPr>
        <w:t>System</w:t>
      </w:r>
      <w:r w:rsidRPr="00BE6A2E">
        <w:rPr>
          <w:color w:val="auto"/>
        </w:rPr>
        <w:t xml:space="preserve"> thermal overloads) on any part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.</w:t>
      </w:r>
    </w:p>
    <w:p w14:paraId="337C842A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OC6.1.2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deals with the following:</w:t>
      </w:r>
    </w:p>
    <w:p w14:paraId="4AE716C6" w14:textId="57AA93A0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Customer</w:t>
      </w:r>
      <w:r w:rsidRPr="00B47B6F">
        <w:t xml:space="preserve"> voltage reduction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6189C4" w14:textId="463314B1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Customer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reduction by </w:t>
      </w:r>
      <w:r w:rsidRPr="00B47B6F">
        <w:rPr>
          <w:b/>
        </w:rPr>
        <w:t>Disconnection</w:t>
      </w:r>
      <w:r w:rsidRPr="00B47B6F">
        <w:t xml:space="preserve"> initiated by </w:t>
      </w:r>
      <w:r w:rsidRPr="00B47B6F">
        <w:rPr>
          <w:b/>
        </w:rPr>
        <w:t>Network Operators</w:t>
      </w:r>
      <w:r w:rsidRPr="00B47B6F">
        <w:t xml:space="preserve"> (other than following the instruction of </w:t>
      </w:r>
      <w:r w:rsidR="009A1FEF">
        <w:rPr>
          <w:b/>
        </w:rPr>
        <w:t>The Company</w:t>
      </w:r>
      <w:proofErr w:type="gramStart"/>
      <w:r w:rsidRPr="00B47B6F">
        <w:t>);</w:t>
      </w:r>
      <w:proofErr w:type="gramEnd"/>
    </w:p>
    <w:p w14:paraId="1EEEE3E5" w14:textId="2CD915B8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</w:t>
      </w:r>
      <w:r w:rsidRPr="00B47B6F">
        <w:t xml:space="preserve"> reduction instructed by </w:t>
      </w:r>
      <w:r w:rsidR="009A1FEF">
        <w:rPr>
          <w:b/>
        </w:rPr>
        <w:t xml:space="preserve">The </w:t>
      </w:r>
      <w:proofErr w:type="gramStart"/>
      <w:r w:rsidR="009A1FEF">
        <w:rPr>
          <w:b/>
        </w:rPr>
        <w:t>Company</w:t>
      </w:r>
      <w:r w:rsidRPr="00B47B6F">
        <w:t>;</w:t>
      </w:r>
      <w:proofErr w:type="gramEnd"/>
    </w:p>
    <w:p w14:paraId="4DA98ACD" w14:textId="1818FBF7" w:rsidR="00FA7BAA" w:rsidRPr="00B47B6F" w:rsidRDefault="00FA7BAA" w:rsidP="002B6939">
      <w:pPr>
        <w:pStyle w:val="Level2Text"/>
      </w:pPr>
      <w:r w:rsidRPr="00B47B6F">
        <w:t>(d)</w:t>
      </w:r>
      <w:r w:rsidRPr="00B47B6F">
        <w:tab/>
        <w:t xml:space="preserve">automatic low </w:t>
      </w:r>
      <w:del w:id="23" w:author="Author">
        <w:r w:rsidRPr="00097EBC" w:rsidDel="004E1105">
          <w:rPr>
            <w:b/>
            <w:bCs/>
            <w:rPrChange w:id="24" w:author="Author">
              <w:rPr/>
            </w:rPrChange>
          </w:rPr>
          <w:delText>f</w:delText>
        </w:r>
      </w:del>
      <w:ins w:id="25" w:author="Author">
        <w:r w:rsidR="004E1105" w:rsidRPr="00097EBC">
          <w:rPr>
            <w:b/>
            <w:bCs/>
            <w:rPrChange w:id="26" w:author="Author">
              <w:rPr/>
            </w:rPrChange>
          </w:rPr>
          <w:t>F</w:t>
        </w:r>
      </w:ins>
      <w:r w:rsidRPr="00097EBC">
        <w:rPr>
          <w:b/>
          <w:bCs/>
          <w:rPrChange w:id="27" w:author="Author">
            <w:rPr/>
          </w:rPrChange>
        </w:rPr>
        <w:t>requency</w:t>
      </w:r>
      <w:r w:rsidRPr="00B47B6F">
        <w:t xml:space="preserve">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; and </w:t>
      </w:r>
    </w:p>
    <w:p w14:paraId="7C3EC6AA" w14:textId="77777777" w:rsidR="00FA7BAA" w:rsidRPr="00B47B6F" w:rsidRDefault="00FA7BAA" w:rsidP="002B6939">
      <w:pPr>
        <w:pStyle w:val="Level2Text"/>
      </w:pPr>
      <w:r w:rsidRPr="00B47B6F">
        <w:t>(e)</w:t>
      </w:r>
      <w:r w:rsidRPr="00B47B6F">
        <w:tab/>
        <w:t xml:space="preserve">emergency manual </w:t>
      </w:r>
      <w:r w:rsidRPr="00B47B6F">
        <w:rPr>
          <w:b/>
        </w:rPr>
        <w:t>Demand Disconnection</w:t>
      </w:r>
      <w:r w:rsidRPr="00B47B6F">
        <w:t>.</w:t>
      </w:r>
    </w:p>
    <w:p w14:paraId="0F58730E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>The term "</w:t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" is used to describe any or </w:t>
      </w:r>
      <w:proofErr w:type="gramStart"/>
      <w:r w:rsidR="00FA7BAA" w:rsidRPr="00BE6A2E">
        <w:rPr>
          <w:color w:val="auto"/>
        </w:rPr>
        <w:t>all of</w:t>
      </w:r>
      <w:proofErr w:type="gramEnd"/>
      <w:r w:rsidR="00FA7BAA" w:rsidRPr="00BE6A2E">
        <w:rPr>
          <w:color w:val="auto"/>
        </w:rPr>
        <w:t xml:space="preserve"> these methods of achieving a </w:t>
      </w:r>
      <w:r w:rsidR="00FA7BAA" w:rsidRPr="00BE6A2E">
        <w:rPr>
          <w:b/>
          <w:color w:val="auto"/>
        </w:rPr>
        <w:t>Demand</w:t>
      </w:r>
      <w:r w:rsidR="00FA7BAA" w:rsidRPr="00BE6A2E">
        <w:rPr>
          <w:color w:val="auto"/>
        </w:rPr>
        <w:t xml:space="preserve"> reduction.</w:t>
      </w:r>
    </w:p>
    <w:p w14:paraId="4F4286F9" w14:textId="527DE02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OC6.1.3</w:t>
      </w:r>
      <w:r w:rsidRPr="00BE6A2E">
        <w:rPr>
          <w:color w:val="auto"/>
        </w:rPr>
        <w:tab/>
        <w:t xml:space="preserve">The procedure set out in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includes a system of warnings</w:t>
      </w:r>
      <w:ins w:id="28" w:author="Author">
        <w:r w:rsidR="004E1105">
          <w:rPr>
            <w:color w:val="auto"/>
          </w:rPr>
          <w:t xml:space="preserve"> and notices</w:t>
        </w:r>
      </w:ins>
      <w:r w:rsidRPr="00BE6A2E">
        <w:rPr>
          <w:color w:val="auto"/>
        </w:rPr>
        <w:t xml:space="preserve"> to give advance notice of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that may be required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under this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. </w:t>
      </w:r>
    </w:p>
    <w:p w14:paraId="4640E2B6" w14:textId="3C2F1E51" w:rsidR="00FA7BAA" w:rsidRPr="00B47B6F" w:rsidRDefault="00FA7BAA" w:rsidP="009E0F11">
      <w:pPr>
        <w:pStyle w:val="Level1Text"/>
        <w:rPr>
          <w:color w:val="auto"/>
        </w:rPr>
      </w:pPr>
      <w:r w:rsidRPr="00BE6A2E">
        <w:rPr>
          <w:color w:val="auto"/>
        </w:rPr>
        <w:t>OC6.1.4</w:t>
      </w:r>
      <w:r w:rsidRPr="00BE6A2E">
        <w:rPr>
          <w:color w:val="auto"/>
        </w:rPr>
        <w:tab/>
        <w:t xml:space="preserve">Data relating to </w:t>
      </w:r>
      <w:r w:rsidRPr="00BE6A2E">
        <w:rPr>
          <w:b/>
          <w:color w:val="auto"/>
        </w:rPr>
        <w:t xml:space="preserve">Demand </w:t>
      </w:r>
      <w:r w:rsidRPr="00B47B6F">
        <w:rPr>
          <w:b/>
          <w:color w:val="auto"/>
        </w:rPr>
        <w:t>Control</w:t>
      </w:r>
      <w:r w:rsidRPr="00B47B6F">
        <w:rPr>
          <w:color w:val="auto"/>
        </w:rPr>
        <w:t xml:space="preserve"> should include details relating to MW</w:t>
      </w:r>
      <w:ins w:id="29" w:author="Rebecca Scott [NESO]" w:date="2025-07-21T08:41:00Z" w16du:dateUtc="2025-07-21T07:41:00Z">
        <w:r w:rsidR="00F414A5">
          <w:rPr>
            <w:color w:val="auto"/>
          </w:rPr>
          <w:t>.</w:t>
        </w:r>
      </w:ins>
    </w:p>
    <w:p w14:paraId="78F6B807" w14:textId="77777777" w:rsidR="004E1105" w:rsidRDefault="00FA7BAA" w:rsidP="009E0F11">
      <w:pPr>
        <w:pStyle w:val="Level1Text"/>
        <w:rPr>
          <w:ins w:id="30" w:author="Author"/>
        </w:rPr>
      </w:pPr>
      <w:r w:rsidRPr="00B47B6F">
        <w:rPr>
          <w:color w:val="auto"/>
        </w:rPr>
        <w:t>OC6.1.5</w:t>
      </w:r>
      <w:r w:rsidRPr="00B47B6F">
        <w:rPr>
          <w:color w:val="auto"/>
        </w:rPr>
        <w:tab/>
        <w:t xml:space="preserve">The Electricity Supply Emergency Code </w:t>
      </w:r>
      <w:r w:rsidR="009E0F11" w:rsidRPr="00B47B6F">
        <w:rPr>
          <w:color w:val="auto"/>
        </w:rPr>
        <w:t>as reviewed and published from time to time by the appropriate government</w:t>
      </w:r>
      <w:r w:rsidR="009E0F11" w:rsidRPr="00BE6A2E">
        <w:rPr>
          <w:color w:val="auto"/>
        </w:rPr>
        <w:t xml:space="preserve"> department for energy emergencies </w:t>
      </w:r>
      <w:r w:rsidRPr="00BE6A2E">
        <w:rPr>
          <w:color w:val="auto"/>
        </w:rPr>
        <w:t xml:space="preserve">provides that in certain circumstances consumers are given a certain degree of "protection" when rota disconnections </w:t>
      </w:r>
      <w:r w:rsidRPr="00B47B6F">
        <w:rPr>
          <w:color w:val="auto"/>
        </w:rPr>
        <w:t xml:space="preserve">are implemented pursuant to a direction under the Energy Act 1976. </w:t>
      </w:r>
      <w:r w:rsidR="000E39D8" w:rsidRPr="00B47B6F">
        <w:rPr>
          <w:color w:val="auto"/>
        </w:rPr>
        <w:t xml:space="preserve"> </w:t>
      </w:r>
      <w:r w:rsidR="003B3BBF" w:rsidRPr="0054236B">
        <w:t xml:space="preserve">No such protection can be given in relation to </w:t>
      </w:r>
      <w:r w:rsidR="003B3BBF" w:rsidRPr="0054236B">
        <w:rPr>
          <w:b/>
          <w:bCs/>
        </w:rPr>
        <w:t>Demand Control</w:t>
      </w:r>
      <w:r w:rsidR="003B3BBF" w:rsidRPr="0054236B">
        <w:t xml:space="preserve"> </w:t>
      </w:r>
      <w:r w:rsidR="00F41534">
        <w:t xml:space="preserve">instructed by </w:t>
      </w:r>
      <w:r w:rsidR="00F41534">
        <w:rPr>
          <w:b/>
          <w:bCs/>
        </w:rPr>
        <w:t xml:space="preserve">The Company </w:t>
      </w:r>
      <w:r w:rsidR="003B3BBF" w:rsidRPr="0054236B">
        <w:t xml:space="preserve">under the </w:t>
      </w:r>
      <w:r w:rsidR="003B3BBF" w:rsidRPr="0054236B">
        <w:rPr>
          <w:b/>
          <w:bCs/>
        </w:rPr>
        <w:t>Grid Code</w:t>
      </w:r>
      <w:r w:rsidR="003B3BBF" w:rsidRPr="0054236B">
        <w:t>, except</w:t>
      </w:r>
      <w:ins w:id="31" w:author="Author">
        <w:r w:rsidR="004E1105">
          <w:t>:</w:t>
        </w:r>
      </w:ins>
    </w:p>
    <w:p w14:paraId="005BFF33" w14:textId="2754D6BA" w:rsidR="004E1105" w:rsidRPr="00236071" w:rsidRDefault="003B3BBF" w:rsidP="009546E0">
      <w:pPr>
        <w:pStyle w:val="Level1Text"/>
        <w:numPr>
          <w:ilvl w:val="0"/>
          <w:numId w:val="8"/>
        </w:numPr>
        <w:ind w:left="1843"/>
        <w:rPr>
          <w:ins w:id="32" w:author="Author"/>
          <w:color w:val="auto"/>
        </w:rPr>
      </w:pPr>
      <w:r>
        <w:t xml:space="preserve">in relation to those </w:t>
      </w:r>
      <w:del w:id="33" w:author="Author">
        <w:r w:rsidRPr="77FB3A5D" w:rsidDel="003B3BBF">
          <w:rPr>
            <w:b/>
            <w:bCs/>
          </w:rPr>
          <w:delText>Demand Disconnection</w:delText>
        </w:r>
        <w:r w:rsidDel="003B3BBF">
          <w:delText xml:space="preserve"> stages</w:delText>
        </w:r>
      </w:del>
      <w:ins w:id="34" w:author="Author">
        <w:r w:rsidR="004E1105" w:rsidRPr="77FB3A5D">
          <w:rPr>
            <w:b/>
            <w:bCs/>
          </w:rPr>
          <w:t>Load Blocks</w:t>
        </w:r>
      </w:ins>
      <w:r>
        <w:t xml:space="preserve"> referred to in </w:t>
      </w:r>
      <w:ins w:id="35" w:author="Author">
        <w:r w:rsidR="004E1105">
          <w:t xml:space="preserve">the procedure for implementation of </w:t>
        </w:r>
        <w:r w:rsidR="004E1105" w:rsidRPr="77FB3A5D">
          <w:rPr>
            <w:b/>
            <w:bCs/>
          </w:rPr>
          <w:t xml:space="preserve">Demand Control </w:t>
        </w:r>
        <w:r w:rsidR="004E1105">
          <w:t xml:space="preserve">on the instructions of </w:t>
        </w:r>
        <w:r w:rsidR="004E1105" w:rsidRPr="77FB3A5D">
          <w:rPr>
            <w:b/>
            <w:bCs/>
          </w:rPr>
          <w:t xml:space="preserve">The Company </w:t>
        </w:r>
        <w:r w:rsidR="004E1105">
          <w:t xml:space="preserve">via </w:t>
        </w:r>
        <w:r w:rsidR="004E1105" w:rsidRPr="77FB3A5D">
          <w:rPr>
            <w:b/>
            <w:bCs/>
          </w:rPr>
          <w:t xml:space="preserve">Disconnection </w:t>
        </w:r>
        <w:r w:rsidR="004E1105">
          <w:t xml:space="preserve">of </w:t>
        </w:r>
        <w:r w:rsidR="004E1105" w:rsidRPr="77FB3A5D">
          <w:rPr>
            <w:b/>
            <w:bCs/>
          </w:rPr>
          <w:t xml:space="preserve">Load Blocks </w:t>
        </w:r>
        <w:r w:rsidR="004E1105">
          <w:t xml:space="preserve">referred to in </w:t>
        </w:r>
      </w:ins>
      <w:r>
        <w:t xml:space="preserve">OC6.5 and where </w:t>
      </w:r>
      <w:r w:rsidR="00554AC2">
        <w:t xml:space="preserve">it is technically feasible to provide such protection </w:t>
      </w:r>
      <w:r w:rsidR="005259B6">
        <w:t>to pre-designated protected sites</w:t>
      </w:r>
      <w:del w:id="36" w:author="Lizzie Timmins [NESO]" w:date="2025-10-08T11:26:00Z" w16du:dateUtc="2025-10-08T10:26:00Z">
        <w:r w:rsidDel="00194FED">
          <w:delText>,</w:delText>
        </w:r>
      </w:del>
      <w:ins w:id="37" w:author="Sarah Johnson [NESO]" w:date="2025-08-21T10:00:00Z">
        <w:r w:rsidR="2D66D29B">
          <w:t>;</w:t>
        </w:r>
      </w:ins>
      <w:ins w:id="38" w:author="Author">
        <w:r w:rsidR="004E1105">
          <w:t xml:space="preserve"> and</w:t>
        </w:r>
      </w:ins>
    </w:p>
    <w:p w14:paraId="2A59A912" w14:textId="6585C92B" w:rsidR="00FA7BAA" w:rsidRPr="00B47B6F" w:rsidRDefault="004E1105" w:rsidP="003D6C5F">
      <w:pPr>
        <w:pStyle w:val="Level1Text"/>
        <w:numPr>
          <w:ilvl w:val="0"/>
          <w:numId w:val="8"/>
        </w:numPr>
        <w:ind w:left="1843"/>
        <w:rPr>
          <w:ins w:id="39" w:author="Sarah Johnson [NESO]" w:date="2025-08-21T10:00:00Z" w16du:dateUtc="2025-08-21T10:00:50Z"/>
          <w:color w:val="auto"/>
        </w:rPr>
      </w:pPr>
      <w:ins w:id="40" w:author="Author">
        <w:r>
          <w:t xml:space="preserve">in relation to the </w:t>
        </w:r>
        <w:r w:rsidRPr="77FB3A5D">
          <w:rPr>
            <w:b/>
            <w:bCs/>
          </w:rPr>
          <w:t>Demand Control Rotation Protocol</w:t>
        </w:r>
        <w:r>
          <w:t xml:space="preserve"> arrangements in OC6.9 and where it is technically feasible to provide such protection to pre-designated protected sites, </w:t>
        </w:r>
      </w:ins>
    </w:p>
    <w:p w14:paraId="42463B4E" w14:textId="5B67B3EE" w:rsidR="00FA7BAA" w:rsidRPr="00B47B6F" w:rsidRDefault="00C70AEA" w:rsidP="0056605C">
      <w:pPr>
        <w:pStyle w:val="Level1Text"/>
        <w:ind w:left="425" w:firstLine="0"/>
        <w:rPr>
          <w:color w:val="auto"/>
        </w:rPr>
      </w:pPr>
      <w:r>
        <w:tab/>
      </w:r>
      <w:r w:rsidR="004E1105">
        <w:t>although, even in these situations, protection cannot be guaranteed</w:t>
      </w:r>
      <w:r w:rsidR="003B3BBF">
        <w:t>.</w:t>
      </w:r>
    </w:p>
    <w:p w14:paraId="1B5DFB5A" w14:textId="4896079B" w:rsidR="009E0F11" w:rsidRDefault="009E0F11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  <w:r w:rsidRPr="00B47B6F">
        <w:rPr>
          <w:iCs/>
        </w:rPr>
        <w:tab/>
        <w:t xml:space="preserve">To invoke the Electricity Supply Emergency Code the Secretary of State will issue direction(s) to all </w:t>
      </w:r>
      <w:r w:rsidRPr="00B47B6F">
        <w:rPr>
          <w:b/>
          <w:iCs/>
        </w:rPr>
        <w:t>Network Operators</w:t>
      </w:r>
      <w:r w:rsidRPr="00B47B6F">
        <w:rPr>
          <w:iCs/>
        </w:rPr>
        <w:t xml:space="preserve"> affected, exercising emergency powers under the Electricity Act 1989 or by virtue of an Order in Council under the Energy Act 1976. </w:t>
      </w:r>
      <w:r w:rsidRPr="00B47B6F">
        <w:t xml:space="preserve">Following the issuance of such direction, </w:t>
      </w:r>
      <w:r w:rsidR="009A1FEF">
        <w:rPr>
          <w:b/>
        </w:rPr>
        <w:t>The Company</w:t>
      </w:r>
      <w:r w:rsidRPr="00B47B6F">
        <w:t xml:space="preserve"> will act to coordinate the implementation of an agreed schedule of rota disconnections across all affected </w:t>
      </w:r>
      <w:r w:rsidRPr="00B47B6F">
        <w:rPr>
          <w:b/>
        </w:rPr>
        <w:t>Network Operators’</w:t>
      </w:r>
      <w:r w:rsidRPr="00B47B6F">
        <w:t xml:space="preserve"> licence area(s) and to disseminate any information as necessary throughout the period of the emergency in accordance with the instructions </w:t>
      </w:r>
      <w:r w:rsidR="009A1FEF">
        <w:rPr>
          <w:b/>
        </w:rPr>
        <w:t xml:space="preserve">The </w:t>
      </w:r>
      <w:r w:rsidR="009A1FEF">
        <w:rPr>
          <w:b/>
        </w:rPr>
        <w:lastRenderedPageBreak/>
        <w:t>Company</w:t>
      </w:r>
      <w:r w:rsidRPr="00B47B6F">
        <w:t xml:space="preserve"> receives from the Secretary of State or those authorised on </w:t>
      </w:r>
      <w:r w:rsidR="0030532E">
        <w:t xml:space="preserve">their </w:t>
      </w:r>
      <w:r w:rsidRPr="00B47B6F">
        <w:t>behalf for this purpose.</w:t>
      </w:r>
      <w:r w:rsidRPr="00B47B6F">
        <w:rPr>
          <w:b/>
          <w:bCs/>
        </w:rPr>
        <w:t xml:space="preserve"> </w:t>
      </w:r>
    </w:p>
    <w:p w14:paraId="6EA2C31C" w14:textId="77777777" w:rsidR="00691EAA" w:rsidRDefault="00691EAA" w:rsidP="009E0F11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ind w:left="1418" w:hanging="1418"/>
        <w:jc w:val="both"/>
        <w:rPr>
          <w:b/>
          <w:bCs/>
        </w:rPr>
      </w:pPr>
    </w:p>
    <w:p w14:paraId="7441EE9F" w14:textId="0B5B5E4B" w:rsidR="00C70AEA" w:rsidRPr="00B47B6F" w:rsidRDefault="00691EAA" w:rsidP="00485A04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spacing w:after="120"/>
        <w:ind w:left="1418" w:hanging="1418"/>
        <w:jc w:val="both"/>
      </w:pPr>
      <w:r>
        <w:tab/>
        <w:t xml:space="preserve">The list of pre-designated protected sites is compiled and kept up to date by </w:t>
      </w:r>
      <w:r>
        <w:rPr>
          <w:b/>
          <w:bCs/>
        </w:rPr>
        <w:t xml:space="preserve">Network Operators </w:t>
      </w:r>
      <w:r>
        <w:t>in accordance with the terms set out in the Electricity Supply Emergency Code.</w:t>
      </w:r>
    </w:p>
    <w:p w14:paraId="7F806144" w14:textId="7380CA1A" w:rsidR="009E0F11" w:rsidRPr="00BE6A2E" w:rsidDel="00C70AEA" w:rsidRDefault="009E0F11" w:rsidP="00485A04">
      <w:pPr>
        <w:tabs>
          <w:tab w:val="left" w:pos="1418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del w:id="41" w:author="Rebecca Scott [NESO]" w:date="2025-09-30T15:43:00Z" w16du:dateUtc="2025-09-30T14:43:00Z"/>
        </w:rPr>
      </w:pPr>
    </w:p>
    <w:p w14:paraId="7B206908" w14:textId="174DF2EF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OC6.1.6</w:t>
      </w:r>
      <w:r w:rsidRPr="00BE6A2E">
        <w:rPr>
          <w:color w:val="auto"/>
        </w:rPr>
        <w:tab/>
        <w:t xml:space="preserve">Connections between </w:t>
      </w:r>
      <w:r w:rsidRPr="00BE6A2E">
        <w:rPr>
          <w:b/>
          <w:color w:val="auto"/>
        </w:rPr>
        <w:t>Large Power Stations</w:t>
      </w:r>
      <w:r w:rsidRPr="00BE6A2E">
        <w:rPr>
          <w:color w:val="auto"/>
        </w:rPr>
        <w:t xml:space="preserve"> and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and between such </w:t>
      </w:r>
      <w:r w:rsidRPr="00BE6A2E">
        <w:rPr>
          <w:b/>
          <w:color w:val="auto"/>
        </w:rPr>
        <w:t>Power Stations</w:t>
      </w:r>
      <w:r w:rsidRPr="00BE6A2E">
        <w:rPr>
          <w:color w:val="auto"/>
        </w:rPr>
        <w:t xml:space="preserve"> and a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will not, as far as possible, be disconnected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pursuant to the provisions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insofar as that would interrupt supplies</w:t>
      </w:r>
    </w:p>
    <w:p w14:paraId="256A575C" w14:textId="77777777" w:rsidR="00FA7BAA" w:rsidRPr="00B47B6F" w:rsidRDefault="00FA7BAA" w:rsidP="002B6939">
      <w:pPr>
        <w:pStyle w:val="Level2Text"/>
      </w:pPr>
      <w:r w:rsidRPr="00B47B6F">
        <w:t>(a)</w:t>
      </w:r>
      <w:r w:rsidRPr="00B47B6F">
        <w:tab/>
        <w:t xml:space="preserve">for the purposes of operation of the </w:t>
      </w:r>
      <w:r w:rsidRPr="00B47B6F">
        <w:rPr>
          <w:b/>
        </w:rPr>
        <w:t>Power Station</w:t>
      </w:r>
      <w:r w:rsidRPr="00B47B6F">
        <w:t xml:space="preserve"> (including </w:t>
      </w:r>
      <w:r w:rsidRPr="00B47B6F">
        <w:rPr>
          <w:b/>
        </w:rPr>
        <w:t>Start-Up</w:t>
      </w:r>
      <w:r w:rsidRPr="00B47B6F">
        <w:t xml:space="preserve"> and shutting down</w:t>
      </w:r>
      <w:proofErr w:type="gramStart"/>
      <w:r w:rsidRPr="00B47B6F">
        <w:t>);</w:t>
      </w:r>
      <w:proofErr w:type="gramEnd"/>
    </w:p>
    <w:p w14:paraId="7BA63D35" w14:textId="77777777" w:rsidR="00FA7BAA" w:rsidRPr="00B47B6F" w:rsidRDefault="00FA7BAA" w:rsidP="002B6939">
      <w:pPr>
        <w:pStyle w:val="Level2Text"/>
      </w:pPr>
      <w:r w:rsidRPr="00B47B6F">
        <w:t>(b)</w:t>
      </w:r>
      <w:r w:rsidRPr="00B47B6F">
        <w:tab/>
        <w:t xml:space="preserve">for the purposes of keeping the </w:t>
      </w:r>
      <w:r w:rsidRPr="00B47B6F">
        <w:rPr>
          <w:b/>
        </w:rPr>
        <w:t>Power Station</w:t>
      </w:r>
      <w:r w:rsidRPr="00B47B6F">
        <w:t xml:space="preserve"> in a state such that it could be </w:t>
      </w:r>
      <w:proofErr w:type="gramStart"/>
      <w:r w:rsidRPr="00B47B6F">
        <w:t>Started-up</w:t>
      </w:r>
      <w:proofErr w:type="gramEnd"/>
      <w:r w:rsidRPr="00B47B6F">
        <w:t xml:space="preserve"> when it is off-</w:t>
      </w:r>
      <w:r w:rsidRPr="00B47B6F">
        <w:rPr>
          <w:b/>
        </w:rPr>
        <w:t>Load</w:t>
      </w:r>
      <w:r w:rsidRPr="00B47B6F">
        <w:t xml:space="preserve"> for ordinary operational reasons; or</w:t>
      </w:r>
    </w:p>
    <w:p w14:paraId="338723D3" w14:textId="77777777" w:rsidR="00FA7BAA" w:rsidRPr="00B47B6F" w:rsidRDefault="00FA7BAA" w:rsidP="002B6939">
      <w:pPr>
        <w:pStyle w:val="Level2Text"/>
      </w:pPr>
      <w:r w:rsidRPr="00B47B6F">
        <w:t>(c)</w:t>
      </w:r>
      <w:r w:rsidRPr="00B47B6F">
        <w:tab/>
        <w:t>for the purposes of compliance with the requirements of a Nuclear Site Licence.</w:t>
      </w:r>
    </w:p>
    <w:p w14:paraId="62761C02" w14:textId="77777777" w:rsidR="00FA7BAA" w:rsidRPr="00BE6A2E" w:rsidRDefault="002B6939" w:rsidP="002B6939">
      <w:pPr>
        <w:pStyle w:val="Level1Text"/>
        <w:rPr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pursuant to this </w:t>
      </w:r>
      <w:r w:rsidR="00FA7BAA" w:rsidRPr="00BE6A2E">
        <w:rPr>
          <w:b/>
          <w:color w:val="auto"/>
        </w:rPr>
        <w:t>OC6</w:t>
      </w:r>
      <w:r w:rsidR="00FA7BAA" w:rsidRPr="00BE6A2E">
        <w:rPr>
          <w:color w:val="auto"/>
        </w:rPr>
        <w:t xml:space="preserve"> therefore applies subject to this exception.</w:t>
      </w:r>
    </w:p>
    <w:p w14:paraId="681D6811" w14:textId="77777777" w:rsidR="002F2BA1" w:rsidRPr="00BE6A2E" w:rsidDel="00F414A5" w:rsidRDefault="002F2BA1" w:rsidP="002B6939">
      <w:pPr>
        <w:pStyle w:val="Level1Text"/>
        <w:rPr>
          <w:del w:id="42" w:author="Rebecca Scott [NESO]" w:date="2025-07-21T08:41:00Z" w16du:dateUtc="2025-07-21T07:41:00Z"/>
          <w:color w:val="auto"/>
        </w:rPr>
      </w:pPr>
    </w:p>
    <w:p w14:paraId="4B2E513B" w14:textId="77777777" w:rsidR="000E39D8" w:rsidRPr="00BE6A2E" w:rsidDel="00F414A5" w:rsidRDefault="000E39D8" w:rsidP="002B6939">
      <w:pPr>
        <w:pStyle w:val="Level1Text"/>
        <w:rPr>
          <w:del w:id="43" w:author="Rebecca Scott [NESO]" w:date="2025-07-21T08:41:00Z" w16du:dateUtc="2025-07-21T07:41:00Z"/>
          <w:color w:val="auto"/>
        </w:rPr>
      </w:pPr>
    </w:p>
    <w:p w14:paraId="4AEF2457" w14:textId="77777777" w:rsidR="000E39D8" w:rsidRPr="00BE6A2E" w:rsidDel="00F414A5" w:rsidRDefault="000E39D8" w:rsidP="002B6939">
      <w:pPr>
        <w:pStyle w:val="Level1Text"/>
        <w:rPr>
          <w:del w:id="44" w:author="Rebecca Scott [NESO]" w:date="2025-07-21T08:41:00Z" w16du:dateUtc="2025-07-21T07:41:00Z"/>
          <w:color w:val="auto"/>
        </w:rPr>
      </w:pPr>
    </w:p>
    <w:p w14:paraId="53520AA0" w14:textId="05E164CE" w:rsidR="000E39D8" w:rsidRPr="00BE6A2E" w:rsidDel="00F414A5" w:rsidRDefault="003D44CE" w:rsidP="003D6C5F">
      <w:pPr>
        <w:pStyle w:val="Level1Text"/>
        <w:tabs>
          <w:tab w:val="clear" w:pos="1418"/>
          <w:tab w:val="left" w:pos="8595"/>
        </w:tabs>
        <w:ind w:left="0" w:firstLine="0"/>
        <w:rPr>
          <w:del w:id="45" w:author="Rebecca Scott [NESO]" w:date="2025-07-21T08:41:00Z" w16du:dateUtc="2025-07-21T07:41:00Z"/>
          <w:color w:val="auto"/>
        </w:rPr>
      </w:pPr>
      <w:del w:id="46" w:author="Rebecca Scott [NESO]" w:date="2025-07-21T08:41:00Z" w16du:dateUtc="2025-07-21T07:41:00Z">
        <w:r w:rsidDel="00F414A5">
          <w:rPr>
            <w:color w:val="auto"/>
          </w:rPr>
          <w:tab/>
        </w:r>
      </w:del>
    </w:p>
    <w:p w14:paraId="0D6E80FB" w14:textId="77777777" w:rsidR="000E39D8" w:rsidRPr="00BE6A2E" w:rsidRDefault="000E39D8" w:rsidP="003D6C5F">
      <w:pPr>
        <w:pStyle w:val="Level1Text"/>
        <w:tabs>
          <w:tab w:val="clear" w:pos="1418"/>
          <w:tab w:val="left" w:pos="8595"/>
        </w:tabs>
        <w:ind w:left="0" w:firstLine="0"/>
        <w:rPr>
          <w:color w:val="auto"/>
        </w:rPr>
      </w:pPr>
    </w:p>
    <w:p w14:paraId="6356E364" w14:textId="77777777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OBJECTIVE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7" w:name="_Toc332899788"/>
      <w:bookmarkStart w:id="48" w:name="_Toc503446023"/>
      <w:bookmarkStart w:id="49" w:name="_Toc333226008"/>
      <w:r w:rsidR="00434577" w:rsidRPr="00BE6A2E">
        <w:rPr>
          <w:color w:val="auto"/>
        </w:rPr>
        <w:instrText>OC6.2   OBJECTIVE</w:instrText>
      </w:r>
      <w:bookmarkEnd w:id="47"/>
      <w:bookmarkEnd w:id="48"/>
      <w:bookmarkEnd w:id="49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175E54BD" w14:textId="5D8702A3" w:rsidR="00FA7BAA" w:rsidRPr="00BE6A2E" w:rsidRDefault="00FA7BAA" w:rsidP="002B6939">
      <w:pPr>
        <w:pStyle w:val="Level1Text"/>
        <w:rPr>
          <w:color w:val="auto"/>
        </w:rPr>
      </w:pPr>
      <w:r w:rsidRPr="00BE6A2E">
        <w:rPr>
          <w:color w:val="auto"/>
        </w:rPr>
        <w:t>OC6.2.1</w:t>
      </w:r>
      <w:r w:rsidRPr="00BE6A2E">
        <w:rPr>
          <w:color w:val="auto"/>
        </w:rPr>
        <w:tab/>
        <w:t xml:space="preserve">The overall objective of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is to require the provision of facilities to enable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to achieve reduction in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will either avoid or relieve operating problems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in whole or in part, and thereby to enable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to instruct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in a manner that does not unduly discriminate against, or unduly prefer, any one or any group of </w:t>
      </w:r>
      <w:r w:rsidRPr="00BE6A2E">
        <w:rPr>
          <w:b/>
          <w:color w:val="auto"/>
        </w:rPr>
        <w:t xml:space="preserve">Suppliers </w:t>
      </w:r>
      <w:r w:rsidRPr="00BE6A2E">
        <w:rPr>
          <w:color w:val="auto"/>
        </w:rPr>
        <w:t xml:space="preserve">or </w:t>
      </w:r>
      <w:r w:rsidRPr="00BE6A2E">
        <w:rPr>
          <w:b/>
          <w:color w:val="auto"/>
        </w:rPr>
        <w:t>Network Operators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. It is also to ensure that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is notified of any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utilised by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other than following an instruction from </w:t>
      </w:r>
      <w:r w:rsidR="009A1FEF">
        <w:rPr>
          <w:b/>
        </w:rPr>
        <w:t>The Company</w:t>
      </w:r>
      <w:r w:rsidR="009A1FEF" w:rsidRPr="004741EF">
        <w:t>.</w:t>
      </w:r>
    </w:p>
    <w:p w14:paraId="18E58F3C" w14:textId="049803A0" w:rsidR="00FA7BAA" w:rsidRPr="00BE6A2E" w:rsidRDefault="00FA7BAA" w:rsidP="002B6939">
      <w:pPr>
        <w:pStyle w:val="Level1Text"/>
        <w:rPr>
          <w:color w:val="auto"/>
        </w:rPr>
      </w:pPr>
      <w:r w:rsidRPr="6030D739">
        <w:rPr>
          <w:color w:val="auto"/>
        </w:rPr>
        <w:t>OC6.2.2</w:t>
      </w:r>
      <w:r>
        <w:tab/>
      </w:r>
      <w:r w:rsidRPr="6030D739">
        <w:rPr>
          <w:color w:val="auto"/>
        </w:rPr>
        <w:t xml:space="preserve">For certain </w:t>
      </w:r>
      <w:r w:rsidRPr="6030D739">
        <w:rPr>
          <w:b/>
          <w:bCs/>
          <w:color w:val="auto"/>
        </w:rPr>
        <w:t>Grid Supply Points</w:t>
      </w:r>
      <w:r w:rsidRPr="6030D739">
        <w:rPr>
          <w:color w:val="auto"/>
        </w:rPr>
        <w:t xml:space="preserve"> in Scotland it is recognised that it may not be possible to meet the requirements in OC6.4.5(b)</w:t>
      </w:r>
      <w:del w:id="50" w:author="Rebecca Scott [NESO]" w:date="2025-07-22T13:04:00Z">
        <w:r w:rsidRPr="6030D739" w:rsidDel="00FA7BAA">
          <w:rPr>
            <w:color w:val="auto"/>
          </w:rPr>
          <w:delText>, OC6.5.</w:delText>
        </w:r>
      </w:del>
      <w:del w:id="51" w:author="Author">
        <w:r w:rsidRPr="6030D739" w:rsidDel="00FA7BAA">
          <w:rPr>
            <w:color w:val="auto"/>
          </w:rPr>
          <w:delText>3</w:delText>
        </w:r>
      </w:del>
      <w:del w:id="52" w:author="Rebecca Scott [NESO]" w:date="2025-07-22T13:04:00Z">
        <w:r w:rsidRPr="6030D739" w:rsidDel="00FA7BAA">
          <w:rPr>
            <w:color w:val="auto"/>
          </w:rPr>
          <w:delText>(b)</w:delText>
        </w:r>
      </w:del>
      <w:r w:rsidRPr="6030D739">
        <w:rPr>
          <w:color w:val="auto"/>
        </w:rPr>
        <w:t xml:space="preserve"> (in respect of </w:t>
      </w:r>
      <w:r w:rsidRPr="6030D739">
        <w:rPr>
          <w:b/>
          <w:bCs/>
          <w:color w:val="auto"/>
        </w:rPr>
        <w:t>Demand Disconnection</w:t>
      </w:r>
      <w:r w:rsidRPr="6030D739">
        <w:rPr>
          <w:color w:val="auto"/>
        </w:rPr>
        <w:t xml:space="preserve"> only),</w:t>
      </w:r>
      <w:del w:id="53" w:author="Rebecca Scott [NESO]" w:date="2025-07-22T13:03:00Z">
        <w:r w:rsidRPr="6030D739" w:rsidDel="00FA7BAA">
          <w:rPr>
            <w:color w:val="auto"/>
          </w:rPr>
          <w:delText xml:space="preserve"> OC6.5.</w:delText>
        </w:r>
      </w:del>
      <w:del w:id="54" w:author="Author">
        <w:r w:rsidRPr="6030D739" w:rsidDel="00FA7BAA">
          <w:rPr>
            <w:color w:val="auto"/>
          </w:rPr>
          <w:delText>6</w:delText>
        </w:r>
      </w:del>
      <w:del w:id="55" w:author="Rebecca Scott [NESO]" w:date="2025-07-21T16:27:00Z">
        <w:r w:rsidRPr="6030D739" w:rsidDel="00FA7BAA">
          <w:rPr>
            <w:color w:val="auto"/>
          </w:rPr>
          <w:delText xml:space="preserve"> (ii),</w:delText>
        </w:r>
      </w:del>
      <w:r w:rsidRPr="6030D739">
        <w:rPr>
          <w:color w:val="auto"/>
        </w:rPr>
        <w:t xml:space="preserve"> OC6.6.2 (c) and OC6.7.2 (b).  In these circumstances </w:t>
      </w:r>
      <w:r w:rsidR="009A1FEF" w:rsidRPr="6030D739">
        <w:rPr>
          <w:b/>
          <w:bCs/>
        </w:rPr>
        <w:t>The Company</w:t>
      </w:r>
      <w:r w:rsidRPr="6030D739">
        <w:rPr>
          <w:color w:val="auto"/>
        </w:rPr>
        <w:t xml:space="preserve"> and the relevant </w:t>
      </w:r>
      <w:r w:rsidRPr="6030D739">
        <w:rPr>
          <w:b/>
          <w:bCs/>
          <w:color w:val="auto"/>
        </w:rPr>
        <w:t>Network Operator(s)</w:t>
      </w:r>
      <w:r w:rsidRPr="6030D739">
        <w:rPr>
          <w:color w:val="auto"/>
        </w:rPr>
        <w:t xml:space="preserve"> will agree equivalent requirements covering </w:t>
      </w:r>
      <w:proofErr w:type="gramStart"/>
      <w:r w:rsidRPr="6030D739">
        <w:rPr>
          <w:color w:val="auto"/>
        </w:rPr>
        <w:t>a number of</w:t>
      </w:r>
      <w:proofErr w:type="gramEnd"/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Grid Supply Points</w:t>
      </w:r>
      <w:r w:rsidRPr="6030D739">
        <w:rPr>
          <w:color w:val="auto"/>
        </w:rPr>
        <w:t xml:space="preserve">. </w:t>
      </w:r>
      <w:del w:id="56" w:author="Rebecca Scott [NESO]" w:date="2025-07-22T13:04:00Z">
        <w:r w:rsidRPr="6030D739" w:rsidDel="00FA7BAA">
          <w:rPr>
            <w:color w:val="auto"/>
          </w:rPr>
          <w:delText xml:space="preserve"> </w:delText>
        </w:r>
      </w:del>
      <w:r w:rsidRPr="6030D739">
        <w:rPr>
          <w:color w:val="auto"/>
        </w:rPr>
        <w:t xml:space="preserve">If </w:t>
      </w:r>
      <w:r w:rsidR="009A1FEF" w:rsidRPr="6030D739">
        <w:rPr>
          <w:b/>
          <w:bCs/>
        </w:rPr>
        <w:t>The Company</w:t>
      </w:r>
      <w:r w:rsidRPr="6030D739">
        <w:rPr>
          <w:color w:val="auto"/>
        </w:rPr>
        <w:t xml:space="preserve"> and the relevant </w:t>
      </w:r>
      <w:r w:rsidRPr="6030D739">
        <w:rPr>
          <w:b/>
          <w:bCs/>
          <w:color w:val="auto"/>
        </w:rPr>
        <w:t>Network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Operator</w:t>
      </w:r>
      <w:r w:rsidRPr="6030D739">
        <w:rPr>
          <w:color w:val="auto"/>
        </w:rPr>
        <w:t xml:space="preserve"> fail to agree equivalent requirements covering a number of </w:t>
      </w:r>
      <w:r w:rsidRPr="6030D739">
        <w:rPr>
          <w:b/>
          <w:bCs/>
          <w:color w:val="auto"/>
        </w:rPr>
        <w:t>Grid Supply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Points</w:t>
      </w:r>
      <w:r w:rsidRPr="6030D739">
        <w:rPr>
          <w:color w:val="auto"/>
        </w:rPr>
        <w:t xml:space="preserve">, then the relevant </w:t>
      </w:r>
      <w:r w:rsidRPr="6030D739">
        <w:rPr>
          <w:b/>
          <w:bCs/>
          <w:color w:val="auto"/>
        </w:rPr>
        <w:t>Network Operator</w:t>
      </w:r>
      <w:r w:rsidRPr="6030D739">
        <w:rPr>
          <w:color w:val="auto"/>
        </w:rPr>
        <w:t xml:space="preserve"> will apply the provisions of OC6.4.5(b)</w:t>
      </w:r>
      <w:del w:id="57" w:author="Rebecca Scott [NESO]" w:date="2025-07-22T13:04:00Z">
        <w:r w:rsidRPr="6030D739" w:rsidDel="00FA7BAA">
          <w:rPr>
            <w:color w:val="auto"/>
          </w:rPr>
          <w:delText>, OC6.5.</w:delText>
        </w:r>
      </w:del>
      <w:del w:id="58" w:author="Author">
        <w:r w:rsidRPr="6030D739" w:rsidDel="00FA7BAA">
          <w:rPr>
            <w:color w:val="auto"/>
          </w:rPr>
          <w:delText>3</w:delText>
        </w:r>
      </w:del>
      <w:del w:id="59" w:author="Rebecca Scott [NESO]" w:date="2025-07-22T13:04:00Z">
        <w:r w:rsidRPr="6030D739" w:rsidDel="00FA7BAA">
          <w:rPr>
            <w:color w:val="auto"/>
          </w:rPr>
          <w:delText>(b)</w:delText>
        </w:r>
      </w:del>
      <w:r w:rsidRPr="6030D739">
        <w:rPr>
          <w:color w:val="auto"/>
        </w:rPr>
        <w:t xml:space="preserve"> (in respect of </w:t>
      </w:r>
      <w:r w:rsidRPr="6030D739">
        <w:rPr>
          <w:b/>
          <w:bCs/>
          <w:color w:val="auto"/>
        </w:rPr>
        <w:t>Demand Disconnection</w:t>
      </w:r>
      <w:r w:rsidRPr="6030D739">
        <w:rPr>
          <w:color w:val="auto"/>
        </w:rPr>
        <w:t xml:space="preserve"> only),</w:t>
      </w:r>
      <w:del w:id="60" w:author="Rebecca Scott [NESO]" w:date="2025-07-22T13:03:00Z">
        <w:r w:rsidRPr="6030D739" w:rsidDel="00FA7BAA">
          <w:rPr>
            <w:color w:val="auto"/>
          </w:rPr>
          <w:delText xml:space="preserve"> OC6.5.</w:delText>
        </w:r>
      </w:del>
      <w:del w:id="61" w:author="Author">
        <w:r w:rsidRPr="6030D739" w:rsidDel="00FA7BAA">
          <w:rPr>
            <w:color w:val="auto"/>
          </w:rPr>
          <w:delText>6</w:delText>
        </w:r>
      </w:del>
      <w:del w:id="62" w:author="Rebecca Scott [NESO]" w:date="2025-07-21T16:27:00Z">
        <w:r w:rsidRPr="6030D739" w:rsidDel="00FA7BAA">
          <w:rPr>
            <w:color w:val="auto"/>
          </w:rPr>
          <w:delText>(ii)</w:delText>
        </w:r>
      </w:del>
      <w:del w:id="63" w:author="Rebecca Scott [NESO]" w:date="2025-07-22T13:03:00Z">
        <w:r w:rsidRPr="6030D739" w:rsidDel="00FA7BAA">
          <w:rPr>
            <w:color w:val="auto"/>
          </w:rPr>
          <w:delText>,</w:delText>
        </w:r>
      </w:del>
      <w:r w:rsidRPr="6030D739">
        <w:rPr>
          <w:color w:val="auto"/>
        </w:rPr>
        <w:t xml:space="preserve"> OC6.6.2(c) and OC6.7.2(b) as evenly as reasonably practicable over the relevant </w:t>
      </w:r>
      <w:r w:rsidRPr="6030D739">
        <w:rPr>
          <w:b/>
          <w:bCs/>
          <w:color w:val="auto"/>
        </w:rPr>
        <w:t>Network</w:t>
      </w:r>
      <w:r w:rsidRPr="6030D739">
        <w:rPr>
          <w:color w:val="auto"/>
        </w:rPr>
        <w:t xml:space="preserve"> </w:t>
      </w:r>
      <w:r w:rsidRPr="6030D739">
        <w:rPr>
          <w:b/>
          <w:bCs/>
          <w:color w:val="auto"/>
        </w:rPr>
        <w:t>Operator’s</w:t>
      </w:r>
      <w:r w:rsidRPr="6030D739">
        <w:rPr>
          <w:color w:val="auto"/>
        </w:rPr>
        <w:t xml:space="preserve"> entire </w:t>
      </w:r>
      <w:r w:rsidRPr="6030D739">
        <w:rPr>
          <w:b/>
          <w:bCs/>
          <w:color w:val="auto"/>
        </w:rPr>
        <w:t>System</w:t>
      </w:r>
      <w:r w:rsidRPr="6030D739">
        <w:rPr>
          <w:color w:val="auto"/>
        </w:rPr>
        <w:t>.</w:t>
      </w:r>
    </w:p>
    <w:p w14:paraId="39B4A998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62DAF9EB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SCOPE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64" w:name="_Toc332899789"/>
      <w:bookmarkStart w:id="65" w:name="_Toc332900779"/>
      <w:bookmarkStart w:id="66" w:name="_Toc503446024"/>
      <w:bookmarkStart w:id="67" w:name="_Toc333226009"/>
      <w:r w:rsidR="00434577" w:rsidRPr="00BE6A2E">
        <w:rPr>
          <w:color w:val="auto"/>
        </w:rPr>
        <w:instrText>OC6.3   SCOPE</w:instrText>
      </w:r>
      <w:bookmarkEnd w:id="64"/>
      <w:bookmarkEnd w:id="65"/>
      <w:bookmarkEnd w:id="66"/>
      <w:bookmarkEnd w:id="67"/>
      <w:r w:rsidR="00434577" w:rsidRPr="00BE6A2E">
        <w:rPr>
          <w:color w:val="auto"/>
        </w:rPr>
        <w:instrText xml:space="preserve">" \L 1 </w:instrText>
      </w:r>
      <w:r w:rsidR="00434577" w:rsidRPr="00BE6A2E">
        <w:rPr>
          <w:color w:val="auto"/>
        </w:rPr>
        <w:fldChar w:fldCharType="end"/>
      </w:r>
    </w:p>
    <w:p w14:paraId="05B29413" w14:textId="2404AE6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OC6.3.1</w:t>
      </w:r>
      <w:r w:rsidRPr="00BE6A2E">
        <w:rPr>
          <w:color w:val="auto"/>
        </w:rPr>
        <w:tab/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 applies to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and to </w:t>
      </w:r>
      <w:r w:rsidRPr="00BE6A2E">
        <w:rPr>
          <w:b/>
          <w:color w:val="auto"/>
        </w:rPr>
        <w:t>Users</w:t>
      </w:r>
      <w:r w:rsidRPr="00BE6A2E">
        <w:rPr>
          <w:color w:val="auto"/>
        </w:rPr>
        <w:t xml:space="preserve"> which in </w:t>
      </w:r>
      <w:r w:rsidRPr="00BE6A2E">
        <w:rPr>
          <w:b/>
          <w:color w:val="auto"/>
        </w:rPr>
        <w:t>OC6</w:t>
      </w:r>
      <w:r w:rsidR="0078060A" w:rsidRPr="00BE6A2E">
        <w:rPr>
          <w:color w:val="auto"/>
        </w:rPr>
        <w:t xml:space="preserve"> means:</w:t>
      </w:r>
    </w:p>
    <w:p w14:paraId="2EE75F5D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</w:r>
      <w:r w:rsidRPr="00B47B6F">
        <w:rPr>
          <w:b/>
        </w:rPr>
        <w:t>Generators</w:t>
      </w:r>
      <w:r w:rsidR="00DB08E5" w:rsidRPr="00B47B6F">
        <w:t>;</w:t>
      </w:r>
      <w:r w:rsidRPr="00B47B6F">
        <w:t xml:space="preserve"> and</w:t>
      </w:r>
    </w:p>
    <w:p w14:paraId="7D42510B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</w:r>
      <w:r w:rsidRPr="00B47B6F">
        <w:rPr>
          <w:b/>
        </w:rPr>
        <w:t>Network Operators</w:t>
      </w:r>
      <w:r w:rsidR="00DB08E5" w:rsidRPr="00B47B6F">
        <w:t>.</w:t>
      </w:r>
      <w:r w:rsidRPr="00B47B6F">
        <w:t xml:space="preserve"> </w:t>
      </w:r>
    </w:p>
    <w:p w14:paraId="742C002A" w14:textId="1C2F1B31" w:rsidR="00FA7BAA" w:rsidRPr="00BE6A2E" w:rsidRDefault="0078060A" w:rsidP="0078060A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</w:rPr>
        <w:t xml:space="preserve">It also applies to </w:t>
      </w:r>
      <w:r w:rsidR="009A1FEF">
        <w:rPr>
          <w:b/>
        </w:rPr>
        <w:t>The Company</w:t>
      </w:r>
      <w:r w:rsidR="00FA7BAA" w:rsidRPr="00BE6A2E">
        <w:rPr>
          <w:color w:val="auto"/>
        </w:rPr>
        <w:t xml:space="preserve"> in relation to </w:t>
      </w:r>
      <w:r w:rsidR="00FA7BAA" w:rsidRPr="00BE6A2E">
        <w:rPr>
          <w:b/>
          <w:color w:val="auto"/>
        </w:rPr>
        <w:t>Non-Embedded</w:t>
      </w:r>
      <w:r w:rsidR="00FA7BAA" w:rsidRPr="00BE6A2E">
        <w:rPr>
          <w:color w:val="auto"/>
        </w:rPr>
        <w:t xml:space="preserve"> </w:t>
      </w:r>
      <w:r w:rsidR="00FA7BAA" w:rsidRPr="00BE6A2E">
        <w:rPr>
          <w:b/>
          <w:color w:val="auto"/>
        </w:rPr>
        <w:t>Customers</w:t>
      </w:r>
      <w:r w:rsidR="00FA7BAA" w:rsidRPr="00BE6A2E">
        <w:rPr>
          <w:color w:val="auto"/>
        </w:rPr>
        <w:t>.</w:t>
      </w:r>
    </w:p>
    <w:p w14:paraId="570F3E1F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OC6.3.2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Explanation</w:t>
      </w:r>
    </w:p>
    <w:p w14:paraId="7ECF16A1" w14:textId="77777777" w:rsidR="00FA7BAA" w:rsidRPr="00B47B6F" w:rsidRDefault="0078060A" w:rsidP="0078060A">
      <w:pPr>
        <w:pStyle w:val="Level2Text"/>
        <w:tabs>
          <w:tab w:val="left" w:pos="1418"/>
        </w:tabs>
        <w:ind w:hanging="1843"/>
      </w:pPr>
      <w:r w:rsidRPr="00B47B6F">
        <w:t>OC6.3.2.1</w:t>
      </w:r>
      <w:r w:rsidRPr="00B47B6F">
        <w:tab/>
      </w:r>
      <w:r w:rsidR="00FA7BAA" w:rsidRPr="00B47B6F">
        <w:t>(a)</w:t>
      </w:r>
      <w:r w:rsidRPr="00B47B6F">
        <w:tab/>
      </w:r>
      <w:r w:rsidR="00FA7BAA" w:rsidRPr="00B47B6F">
        <w:t xml:space="preserve">Although OC6 does not apply to </w:t>
      </w:r>
      <w:r w:rsidR="00FA7BAA" w:rsidRPr="00BE6A2E">
        <w:rPr>
          <w:b/>
        </w:rPr>
        <w:t>Suppliers</w:t>
      </w:r>
      <w:r w:rsidR="00FA7BAA" w:rsidRPr="00B47B6F">
        <w:t xml:space="preserve">, the implementation of </w:t>
      </w:r>
      <w:r w:rsidR="00FA7BAA" w:rsidRPr="00BE6A2E">
        <w:rPr>
          <w:b/>
        </w:rPr>
        <w:t>Demand Control</w:t>
      </w:r>
      <w:r w:rsidR="00FA7BAA" w:rsidRPr="00B47B6F">
        <w:t xml:space="preserve"> may affect their </w:t>
      </w:r>
      <w:proofErr w:type="gramStart"/>
      <w:r w:rsidR="00FA7BAA" w:rsidRPr="004741EF">
        <w:rPr>
          <w:b/>
        </w:rPr>
        <w:t>Customers</w:t>
      </w:r>
      <w:proofErr w:type="gramEnd"/>
      <w:r w:rsidR="00DB08E5" w:rsidRPr="00B47B6F">
        <w:t>.</w:t>
      </w:r>
    </w:p>
    <w:p w14:paraId="69A429DA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In all situations envisaged in </w:t>
      </w:r>
      <w:r w:rsidRPr="00B47B6F">
        <w:rPr>
          <w:b/>
        </w:rPr>
        <w:t>OC6</w:t>
      </w:r>
      <w:r w:rsidRPr="00B47B6F">
        <w:t xml:space="preserve">, </w:t>
      </w:r>
      <w:r w:rsidRPr="00B47B6F">
        <w:rPr>
          <w:b/>
        </w:rPr>
        <w:t>Demand Control</w:t>
      </w:r>
      <w:r w:rsidRPr="00B47B6F">
        <w:t xml:space="preserve"> is exercisab</w:t>
      </w:r>
      <w:r w:rsidR="0078060A" w:rsidRPr="00B47B6F">
        <w:t>le:</w:t>
      </w:r>
    </w:p>
    <w:p w14:paraId="59E68AB4" w14:textId="77777777" w:rsidR="00FA7BAA" w:rsidRPr="00B47B6F" w:rsidRDefault="00FA7BAA" w:rsidP="0078060A">
      <w:pPr>
        <w:pStyle w:val="Level3Text"/>
      </w:pPr>
      <w:r w:rsidRPr="00B47B6F">
        <w:t>(</w:t>
      </w:r>
      <w:proofErr w:type="spellStart"/>
      <w:r w:rsidRPr="00B47B6F">
        <w:t>i</w:t>
      </w:r>
      <w:proofErr w:type="spellEnd"/>
      <w:r w:rsidRPr="00B47B6F">
        <w:t>)</w:t>
      </w:r>
      <w:r w:rsidRPr="00B47B6F">
        <w:tab/>
        <w:t xml:space="preserve">by reference to a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 System</w:t>
      </w:r>
      <w:r w:rsidRPr="00B47B6F">
        <w:t>; or</w:t>
      </w:r>
    </w:p>
    <w:p w14:paraId="7C63F48D" w14:textId="4E621B48" w:rsidR="00FA7BAA" w:rsidRPr="00B47B6F" w:rsidRDefault="00FA7BAA" w:rsidP="0078060A">
      <w:pPr>
        <w:pStyle w:val="Level3Text"/>
      </w:pPr>
      <w:r w:rsidRPr="00B47B6F">
        <w:lastRenderedPageBreak/>
        <w:t>(ii)</w:t>
      </w:r>
      <w:r w:rsidRPr="00B47B6F">
        <w:tab/>
        <w:t xml:space="preserve">by </w:t>
      </w:r>
      <w:r w:rsidR="009A1FEF">
        <w:rPr>
          <w:b/>
        </w:rPr>
        <w:t>The Company</w:t>
      </w:r>
      <w:r w:rsidRPr="00B47B6F">
        <w:t xml:space="preserve"> in relation to </w:t>
      </w:r>
      <w:r w:rsidRPr="00B47B6F">
        <w:rPr>
          <w:b/>
        </w:rPr>
        <w:t>Non-Embedded Customers</w:t>
      </w:r>
      <w:r w:rsidRPr="00B47B6F">
        <w:t>.</w:t>
      </w:r>
    </w:p>
    <w:p w14:paraId="21A9CB46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</w:r>
      <w:r w:rsidRPr="00B47B6F">
        <w:rPr>
          <w:b/>
        </w:rPr>
        <w:t>Demand Control</w:t>
      </w:r>
      <w:r w:rsidRPr="00B47B6F">
        <w:t xml:space="preserve"> in all situations relates to the physical organisation of the </w:t>
      </w:r>
      <w:r w:rsidRPr="00B47B6F">
        <w:rPr>
          <w:b/>
        </w:rPr>
        <w:t>Total System</w:t>
      </w:r>
      <w:r w:rsidRPr="00B47B6F">
        <w:t>, and not to any contractual arrangements that may exist.</w:t>
      </w:r>
    </w:p>
    <w:p w14:paraId="09E7EE43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OC6.3.2.2</w:t>
      </w:r>
      <w:r w:rsidRPr="00B47B6F">
        <w:tab/>
        <w:t>(a)</w:t>
      </w:r>
      <w:r w:rsidRPr="00B47B6F">
        <w:tab/>
        <w:t xml:space="preserve">Accordingly, </w:t>
      </w:r>
      <w:r w:rsidRPr="00B47B6F">
        <w:rPr>
          <w:b/>
        </w:rPr>
        <w:t>Demand Control</w:t>
      </w:r>
      <w:r w:rsidRPr="00B47B6F">
        <w:t xml:space="preserve"> will be exercisable with reference to, for example,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by a </w:t>
      </w:r>
      <w:r w:rsidRPr="00B47B6F">
        <w:rPr>
          <w:b/>
        </w:rPr>
        <w:t>Network Operator</w:t>
      </w:r>
      <w:r w:rsidRPr="00B47B6F">
        <w:t>.</w:t>
      </w:r>
    </w:p>
    <w:p w14:paraId="21AC2BCD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>For a</w:t>
      </w:r>
      <w:r w:rsidRPr="00B47B6F">
        <w:rPr>
          <w:b/>
        </w:rPr>
        <w:t xml:space="preserve"> Supplier</w:t>
      </w:r>
      <w:r w:rsidRPr="00B47B6F">
        <w:t xml:space="preserve">, whose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spread throughout </w:t>
      </w:r>
      <w:proofErr w:type="gramStart"/>
      <w:r w:rsidRPr="00B47B6F">
        <w:t>a number of</w:t>
      </w:r>
      <w:proofErr w:type="gramEnd"/>
      <w:r w:rsidRPr="00B47B6F">
        <w:t xml:space="preserve"> </w:t>
      </w:r>
      <w:r w:rsidRPr="00B47B6F">
        <w:rPr>
          <w:b/>
        </w:rPr>
        <w:t>User Systems</w:t>
      </w:r>
      <w:r w:rsidRPr="00B47B6F">
        <w:t xml:space="preserve"> (and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), to split its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into five per cent (or such other figure as may be utilised under OC6.5) tranches of </w:t>
      </w:r>
      <w:r w:rsidRPr="00B47B6F">
        <w:rPr>
          <w:b/>
        </w:rPr>
        <w:t>Demand</w:t>
      </w:r>
      <w:r w:rsidRPr="00B47B6F">
        <w:t xml:space="preserve"> would not result in </w:t>
      </w:r>
      <w:r w:rsidRPr="00B47B6F">
        <w:rPr>
          <w:b/>
        </w:rPr>
        <w:t>Demand Control</w:t>
      </w:r>
      <w:r w:rsidRPr="00B47B6F">
        <w:t xml:space="preserve"> being implemented effectively on the </w:t>
      </w:r>
      <w:r w:rsidRPr="00B47B6F">
        <w:rPr>
          <w:b/>
        </w:rPr>
        <w:t>Total System</w:t>
      </w:r>
      <w:r w:rsidRPr="00B47B6F">
        <w:t>.</w:t>
      </w:r>
    </w:p>
    <w:p w14:paraId="6519186F" w14:textId="7508E896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Where </w:t>
      </w:r>
      <w:r w:rsidRPr="00B47B6F">
        <w:rPr>
          <w:b/>
        </w:rPr>
        <w:t>Demand Control</w:t>
      </w:r>
      <w:r w:rsidRPr="00B47B6F">
        <w:t xml:space="preserve"> is needed in a particular area, </w:t>
      </w:r>
      <w:r w:rsidR="009A1FEF">
        <w:rPr>
          <w:b/>
        </w:rPr>
        <w:t>The Company</w:t>
      </w:r>
      <w:r w:rsidRPr="00B47B6F">
        <w:t xml:space="preserve"> would not know which </w:t>
      </w:r>
      <w:r w:rsidRPr="00B47B6F">
        <w:rPr>
          <w:b/>
        </w:rPr>
        <w:t xml:space="preserve">Supplier </w:t>
      </w:r>
      <w:r w:rsidRPr="00B47B6F">
        <w:t xml:space="preserve">to contact and (even if it were to) the resulting </w:t>
      </w:r>
      <w:r w:rsidRPr="00B47B6F">
        <w:rPr>
          <w:b/>
        </w:rPr>
        <w:t>Demand Control</w:t>
      </w:r>
      <w:r w:rsidRPr="00B47B6F">
        <w:t xml:space="preserve"> implemented, because of the diversity of contracts, may well not produce the required result.</w:t>
      </w:r>
    </w:p>
    <w:p w14:paraId="0ECB46AD" w14:textId="77777777" w:rsidR="00FA7BAA" w:rsidRPr="00B47B6F" w:rsidRDefault="00FA7BAA" w:rsidP="0078060A">
      <w:pPr>
        <w:pStyle w:val="Level2Text"/>
        <w:tabs>
          <w:tab w:val="left" w:pos="1418"/>
        </w:tabs>
        <w:ind w:hanging="1843"/>
      </w:pPr>
      <w:r w:rsidRPr="00B47B6F">
        <w:t>OC6.3.2.3</w:t>
      </w:r>
      <w:r w:rsidRPr="00B47B6F">
        <w:tab/>
        <w:t>(a)</w:t>
      </w:r>
      <w:r w:rsidRPr="00B47B6F">
        <w:tab/>
      </w:r>
      <w:r w:rsidRPr="00B47B6F">
        <w:rPr>
          <w:b/>
        </w:rPr>
        <w:t xml:space="preserve">Suppliers </w:t>
      </w:r>
      <w:r w:rsidRPr="00B47B6F">
        <w:t xml:space="preserve">should note, however, that, although implementation of </w:t>
      </w:r>
      <w:r w:rsidRPr="00B47B6F">
        <w:rPr>
          <w:b/>
        </w:rPr>
        <w:t>Demand Control</w:t>
      </w:r>
      <w:r w:rsidRPr="00B47B6F">
        <w:t xml:space="preserve"> in respect of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is not exercisable by them, their </w:t>
      </w:r>
      <w:proofErr w:type="gramStart"/>
      <w:r w:rsidRPr="00B47B6F">
        <w:rPr>
          <w:b/>
        </w:rPr>
        <w:t>Customers</w:t>
      </w:r>
      <w:proofErr w:type="gramEnd"/>
      <w:r w:rsidRPr="00B47B6F">
        <w:t xml:space="preserve"> may be affected by </w:t>
      </w:r>
      <w:r w:rsidRPr="00B47B6F">
        <w:rPr>
          <w:b/>
        </w:rPr>
        <w:t>Demand Control</w:t>
      </w:r>
      <w:r w:rsidRPr="00B47B6F">
        <w:t>.</w:t>
      </w:r>
    </w:p>
    <w:p w14:paraId="276300FD" w14:textId="794DAFB1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This will be implemented by </w:t>
      </w:r>
      <w:r w:rsidRPr="00B47B6F">
        <w:rPr>
          <w:b/>
        </w:rPr>
        <w:t xml:space="preserve">Network Operators </w:t>
      </w:r>
      <w:r w:rsidRPr="00B47B6F">
        <w:t xml:space="preserve">where the </w:t>
      </w:r>
      <w:r w:rsidRPr="00B47B6F">
        <w:rPr>
          <w:b/>
        </w:rPr>
        <w:t>Customers</w:t>
      </w:r>
      <w:r w:rsidRPr="00B47B6F">
        <w:t xml:space="preserve"> are within </w:t>
      </w:r>
      <w:r w:rsidRPr="00B47B6F">
        <w:rPr>
          <w:b/>
        </w:rPr>
        <w:t>User Systems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ins w:id="68" w:author="Lizzie Timmins [NESO]" w:date="2025-10-08T11:30:00Z" w16du:dateUtc="2025-10-08T10:30:00Z">
        <w:r w:rsidR="00DC05B5">
          <w:rPr>
            <w:bCs/>
          </w:rPr>
          <w:t xml:space="preserve">, </w:t>
        </w:r>
        <w:r w:rsidR="00DC05B5" w:rsidRPr="00DC05B5">
          <w:rPr>
            <w:bCs/>
          </w:rPr>
          <w:t xml:space="preserve">or where the </w:t>
        </w:r>
        <w:r w:rsidR="00DC05B5" w:rsidRPr="00DC05B5">
          <w:rPr>
            <w:b/>
          </w:rPr>
          <w:t>Customers</w:t>
        </w:r>
        <w:r w:rsidR="00DC05B5" w:rsidRPr="00DC05B5">
          <w:rPr>
            <w:bCs/>
          </w:rPr>
          <w:t xml:space="preserve"> are supplied from an embedded system,</w:t>
        </w:r>
      </w:ins>
      <w:r w:rsidRPr="00B47B6F">
        <w:rPr>
          <w:b/>
        </w:rPr>
        <w:t xml:space="preserve"> </w:t>
      </w:r>
      <w:r w:rsidRPr="00B47B6F">
        <w:t xml:space="preserve">and by </w:t>
      </w:r>
      <w:r w:rsidR="009A1FEF">
        <w:rPr>
          <w:b/>
        </w:rPr>
        <w:t>The Company</w:t>
      </w:r>
      <w:r w:rsidRPr="00B47B6F">
        <w:t xml:space="preserve"> where they are </w:t>
      </w:r>
      <w:r w:rsidRPr="00B47B6F">
        <w:rPr>
          <w:b/>
        </w:rPr>
        <w:t>Non-Embedded Customers</w:t>
      </w:r>
      <w:r w:rsidRPr="00B47B6F">
        <w:t xml:space="preserve">. </w:t>
      </w:r>
    </w:p>
    <w:p w14:paraId="1C29AED9" w14:textId="77777777" w:rsidR="00FA7BAA" w:rsidRPr="00B47B6F" w:rsidRDefault="00FA7BAA" w:rsidP="0078060A">
      <w:pPr>
        <w:pStyle w:val="Level2Text"/>
      </w:pPr>
      <w:r w:rsidRPr="00B47B6F">
        <w:t>(c)</w:t>
      </w:r>
      <w:r w:rsidRPr="00B47B6F">
        <w:tab/>
        <w:t xml:space="preserve">The contractual arrangements relating to </w:t>
      </w:r>
      <w:r w:rsidRPr="00B47B6F">
        <w:rPr>
          <w:b/>
        </w:rPr>
        <w:t>Customers</w:t>
      </w:r>
      <w:r w:rsidRPr="00B47B6F">
        <w:t xml:space="preserve"> being supplied by </w:t>
      </w:r>
      <w:r w:rsidRPr="00B47B6F">
        <w:rPr>
          <w:b/>
        </w:rPr>
        <w:t xml:space="preserve">Suppliers </w:t>
      </w:r>
      <w:r w:rsidRPr="00B47B6F">
        <w:t xml:space="preserve">will, accordingly, need to reflect this. </w:t>
      </w:r>
    </w:p>
    <w:p w14:paraId="06257282" w14:textId="00E28CB0" w:rsidR="00FA7BAA" w:rsidRPr="00B47B6F" w:rsidRDefault="00FA7BAA" w:rsidP="0078060A">
      <w:pPr>
        <w:pStyle w:val="Level2Text"/>
      </w:pPr>
      <w:r w:rsidRPr="00B47B6F">
        <w:t>(d)</w:t>
      </w:r>
      <w:r w:rsidRPr="00B47B6F">
        <w:tab/>
        <w:t xml:space="preserve">The existence of a commercial arrangement for the provision of </w:t>
      </w:r>
      <w:r w:rsidRPr="00B47B6F">
        <w:rPr>
          <w:b/>
        </w:rPr>
        <w:t>Customer Demand Management</w:t>
      </w:r>
      <w:r w:rsidRPr="00B47B6F">
        <w:t xml:space="preserve"> or </w:t>
      </w:r>
      <w:r w:rsidRPr="00B47B6F">
        <w:rPr>
          <w:b/>
        </w:rPr>
        <w:t>Commercial Ancillary Services</w:t>
      </w:r>
      <w:r w:rsidRPr="00B47B6F">
        <w:t xml:space="preserve"> does not relieve a </w:t>
      </w:r>
      <w:r w:rsidRPr="00B47B6F">
        <w:rPr>
          <w:b/>
        </w:rPr>
        <w:t>Network Operator</w:t>
      </w:r>
      <w:r w:rsidRPr="00B47B6F">
        <w:t xml:space="preserve"> from the </w:t>
      </w:r>
      <w:r w:rsidRPr="00B47B6F">
        <w:rPr>
          <w:b/>
        </w:rPr>
        <w:t>Demand Control</w:t>
      </w:r>
      <w:r w:rsidRPr="00B47B6F">
        <w:t xml:space="preserve"> provisions of OC6.5, OC6.6</w:t>
      </w:r>
      <w:ins w:id="69" w:author="Lizzie Timmins [NESO]" w:date="2025-10-08T11:31:00Z" w16du:dateUtc="2025-10-08T10:31:00Z">
        <w:r w:rsidR="009F18B9">
          <w:t>,</w:t>
        </w:r>
      </w:ins>
      <w:del w:id="70" w:author="Author">
        <w:r w:rsidRPr="00B47B6F" w:rsidDel="004E1105">
          <w:delText xml:space="preserve"> and</w:delText>
        </w:r>
      </w:del>
      <w:r w:rsidRPr="00B47B6F">
        <w:t xml:space="preserve"> OC6.7</w:t>
      </w:r>
      <w:ins w:id="71" w:author="Author">
        <w:r w:rsidR="004E1105">
          <w:t xml:space="preserve"> and OC6.9</w:t>
        </w:r>
      </w:ins>
      <w:r w:rsidRPr="00B47B6F">
        <w:t>, which may be exercised from time to time.</w:t>
      </w:r>
    </w:p>
    <w:p w14:paraId="65A69720" w14:textId="77777777" w:rsidR="001807E6" w:rsidRPr="00B47B6F" w:rsidRDefault="001807E6" w:rsidP="0078060A">
      <w:pPr>
        <w:pStyle w:val="Level2Text"/>
      </w:pPr>
    </w:p>
    <w:p w14:paraId="4300A5C7" w14:textId="68BA9AA3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 xml:space="preserve">PROCEDURE FOR THE NOTIFICATION OF DEMAND CONTROL INITIATED BY NETWORK OPERATORS (OTHER THAN FOLLOWING THE INSTRUCTION OF </w:t>
      </w:r>
      <w:r w:rsidR="009A1FEF">
        <w:rPr>
          <w:color w:val="auto"/>
          <w:u w:val="single"/>
        </w:rPr>
        <w:t>THE COMPANY</w:t>
      </w:r>
      <w:r w:rsidRPr="00BE6A2E">
        <w:rPr>
          <w:color w:val="auto"/>
          <w:u w:val="single"/>
        </w:rPr>
        <w:t>)</w:t>
      </w:r>
      <w:r w:rsidR="00434577" w:rsidRPr="00BE6A2E">
        <w:rPr>
          <w:color w:val="auto"/>
        </w:rPr>
        <w:t xml:space="preserve"> 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72" w:name="_Toc503446025"/>
      <w:bookmarkStart w:id="73" w:name="_Toc333226010"/>
      <w:r w:rsidR="00434577" w:rsidRPr="00BE6A2E">
        <w:rPr>
          <w:color w:val="auto"/>
        </w:rPr>
        <w:instrText>OC6.4   PROCEDURE FOR THE NOTIFICATION OF DEMAND CONTROL INITIATED BY NETWORK OPERATORS</w:instrText>
      </w:r>
      <w:bookmarkEnd w:id="72"/>
      <w:bookmarkEnd w:id="73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AE4A680" w14:textId="61860660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OC6.4.1</w:t>
      </w:r>
      <w:r w:rsidRPr="00BE6A2E">
        <w:rPr>
          <w:color w:val="auto"/>
        </w:rPr>
        <w:tab/>
        <w:t xml:space="preserve">Pursuant to the provisions of </w:t>
      </w:r>
      <w:r w:rsidRPr="00BE6A2E">
        <w:rPr>
          <w:b/>
          <w:color w:val="auto"/>
        </w:rPr>
        <w:t>OC1</w:t>
      </w:r>
      <w:r w:rsidRPr="00BE6A2E">
        <w:rPr>
          <w:color w:val="auto"/>
        </w:rPr>
        <w:t xml:space="preserve">, in respect of the time periods prior to 1100 hours each day,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="009A1FEF" w:rsidRPr="00B47B6F">
        <w:t xml:space="preserve"> </w:t>
      </w:r>
      <w:r w:rsidRPr="00BE6A2E">
        <w:rPr>
          <w:color w:val="auto"/>
        </w:rPr>
        <w:t xml:space="preserve">of all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reductions and/or restorations and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or reconnection, on a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 half-hourly basis, which will or may, either alone or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>,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which is planned to be instructed by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other than following an instruction from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 xml:space="preserve"> relating to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</w:t>
      </w:r>
    </w:p>
    <w:p w14:paraId="00D442DD" w14:textId="66E6039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OC6.4.2</w:t>
      </w:r>
      <w:r w:rsidRPr="00BE6A2E">
        <w:rPr>
          <w:color w:val="auto"/>
        </w:rPr>
        <w:tab/>
        <w:t xml:space="preserve">Under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 xml:space="preserve">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in writing by 1100 hours each day (or such other time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from time to time) for the next day (except that it will be for the next 3 days on Fridays and 2 days on Saturdays and may be longer (as specified by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at least one week in advance) to cover holiday periods) of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will or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, (or which when aggregated with any other </w:t>
      </w:r>
      <w:r w:rsidRPr="00BE6A2E">
        <w:rPr>
          <w:b/>
          <w:color w:val="auto"/>
        </w:rPr>
        <w:t xml:space="preserve">Demand Control </w:t>
      </w:r>
      <w:r w:rsidRPr="00BE6A2E">
        <w:rPr>
          <w:color w:val="auto"/>
        </w:rPr>
        <w:t xml:space="preserve">planned by that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), planned to take place during the next </w:t>
      </w:r>
      <w:r w:rsidRPr="00BE6A2E">
        <w:rPr>
          <w:b/>
          <w:color w:val="auto"/>
        </w:rPr>
        <w:t>Operational Day</w:t>
      </w:r>
      <w:r w:rsidRPr="00BE6A2E">
        <w:rPr>
          <w:color w:val="auto"/>
        </w:rPr>
        <w:t>.</w:t>
      </w:r>
    </w:p>
    <w:p w14:paraId="6A15BAE6" w14:textId="02939F1E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OC6.4.3</w:t>
      </w:r>
      <w:r w:rsidRPr="00BE6A2E">
        <w:rPr>
          <w:color w:val="auto"/>
        </w:rPr>
        <w:tab/>
        <w:t xml:space="preserve">When the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which may result in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change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 averaged over any half hour on any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(or which when aggregated with any other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planned or implemented by that </w:t>
      </w:r>
      <w:r w:rsidRPr="00BE6A2E">
        <w:rPr>
          <w:b/>
          <w:color w:val="auto"/>
        </w:rPr>
        <w:t xml:space="preserve">Network Operator </w:t>
      </w:r>
      <w:r w:rsidRPr="00BE6A2E">
        <w:rPr>
          <w:color w:val="auto"/>
        </w:rPr>
        <w:t xml:space="preserve">is equal to or greater than the </w:t>
      </w:r>
      <w:r w:rsidRPr="00BE6A2E">
        <w:rPr>
          <w:b/>
          <w:color w:val="auto"/>
        </w:rPr>
        <w:t>Demand Control Notification Level</w:t>
      </w:r>
      <w:r w:rsidRPr="00BE6A2E">
        <w:rPr>
          <w:color w:val="auto"/>
        </w:rPr>
        <w:t xml:space="preserve">) is planned after 1100 hours,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after the decision to implement has been made.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implemented immediately after the decision to implement is made,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must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within five minutes of implementation.</w:t>
      </w:r>
    </w:p>
    <w:p w14:paraId="5EB0069C" w14:textId="7E5BB40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OC6.4.4</w:t>
      </w:r>
      <w:r w:rsidRPr="00BE6A2E">
        <w:rPr>
          <w:color w:val="auto"/>
        </w:rPr>
        <w:tab/>
        <w:t xml:space="preserve">Where, after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has been notified, whether pursuant to </w:t>
      </w:r>
      <w:r w:rsidRPr="00BE6A2E">
        <w:rPr>
          <w:b/>
          <w:color w:val="auto"/>
        </w:rPr>
        <w:t>OC1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OC6.4.2 or OC6.4.3, the planned </w:t>
      </w:r>
      <w:r w:rsidRPr="00BE6A2E">
        <w:rPr>
          <w:b/>
          <w:color w:val="auto"/>
        </w:rPr>
        <w:t xml:space="preserve">Customer </w:t>
      </w:r>
      <w:r w:rsidRPr="00BE6A2E">
        <w:rPr>
          <w:color w:val="auto"/>
        </w:rPr>
        <w:t xml:space="preserve">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is changed,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as soon as possible of the new plans, or if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implemented is different to that notified, the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notify </w:t>
      </w:r>
      <w:r w:rsidR="009A1FEF">
        <w:rPr>
          <w:b/>
        </w:rPr>
        <w:t>The Company</w:t>
      </w:r>
      <w:r w:rsidRPr="00BE6A2E">
        <w:rPr>
          <w:color w:val="auto"/>
        </w:rPr>
        <w:t xml:space="preserve"> of what took place within five minutes of implementation.</w:t>
      </w:r>
    </w:p>
    <w:p w14:paraId="21FA7A0C" w14:textId="77777777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OC6.4.5</w:t>
      </w:r>
      <w:r w:rsidRPr="00BE6A2E">
        <w:rPr>
          <w:color w:val="auto"/>
        </w:rPr>
        <w:tab/>
        <w:t xml:space="preserve">Any notification under OC6.4.2, OC6.4.3 or OC6.4.4 will contain the following information on a </w:t>
      </w:r>
      <w:r w:rsidRPr="00BE6A2E">
        <w:rPr>
          <w:b/>
          <w:color w:val="auto"/>
        </w:rPr>
        <w:t xml:space="preserve">Grid Supply Point </w:t>
      </w:r>
      <w:r w:rsidRPr="00BE6A2E">
        <w:rPr>
          <w:color w:val="auto"/>
        </w:rPr>
        <w:t>and half hourly basis:</w:t>
      </w:r>
    </w:p>
    <w:p w14:paraId="2128DD00" w14:textId="77777777" w:rsidR="00FA7BAA" w:rsidRPr="00B47B6F" w:rsidRDefault="00FA7BAA" w:rsidP="0078060A">
      <w:pPr>
        <w:pStyle w:val="Level2Text"/>
      </w:pPr>
      <w:r w:rsidRPr="00B47B6F">
        <w:t>(a)</w:t>
      </w:r>
      <w:r w:rsidRPr="00B47B6F">
        <w:tab/>
        <w:t xml:space="preserve">the proposed (in the case of prior notification) and actual (in the case of subsequent notification) date, time and duration of implementation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; and</w:t>
      </w:r>
    </w:p>
    <w:p w14:paraId="37B31D25" w14:textId="77777777" w:rsidR="00FA7BAA" w:rsidRPr="00B47B6F" w:rsidRDefault="00FA7BAA" w:rsidP="0078060A">
      <w:pPr>
        <w:pStyle w:val="Level2Text"/>
      </w:pPr>
      <w:r w:rsidRPr="00B47B6F">
        <w:t>(b)</w:t>
      </w:r>
      <w:r w:rsidRPr="00B47B6F">
        <w:tab/>
        <w:t xml:space="preserve">the proposed reduction in </w:t>
      </w:r>
      <w:r w:rsidRPr="00B47B6F">
        <w:rPr>
          <w:b/>
        </w:rPr>
        <w:t>Demand</w:t>
      </w:r>
      <w:r w:rsidRPr="00B47B6F">
        <w:t xml:space="preserve"> by use of the </w:t>
      </w:r>
      <w:r w:rsidRPr="00B47B6F">
        <w:rPr>
          <w:b/>
        </w:rPr>
        <w:t>Customer</w:t>
      </w:r>
      <w:r w:rsidRPr="00B47B6F">
        <w:t xml:space="preserve"> voltage reduction or </w:t>
      </w:r>
      <w:r w:rsidRPr="00B47B6F">
        <w:rPr>
          <w:b/>
        </w:rPr>
        <w:t>Demand Disconnection</w:t>
      </w:r>
      <w:r w:rsidRPr="00B47B6F">
        <w:t>.</w:t>
      </w:r>
    </w:p>
    <w:p w14:paraId="6D71ED9B" w14:textId="1CA2C7A6" w:rsidR="00FA7BAA" w:rsidRDefault="00FA7BAA" w:rsidP="0078060A">
      <w:pPr>
        <w:pStyle w:val="Level1Text"/>
        <w:rPr>
          <w:ins w:id="74" w:author="Rebecca Scott [NESO]" w:date="2025-09-30T16:37:00Z" w16du:dateUtc="2025-09-30T15:37:00Z"/>
          <w:color w:val="auto"/>
        </w:rPr>
      </w:pPr>
      <w:r w:rsidRPr="00BE6A2E">
        <w:rPr>
          <w:color w:val="auto"/>
        </w:rPr>
        <w:t>OC6.4.6</w:t>
      </w:r>
      <w:r w:rsidRPr="00BE6A2E">
        <w:rPr>
          <w:color w:val="auto"/>
        </w:rPr>
        <w:tab/>
        <w:t xml:space="preserve">Pursuant to the provisions of OC1.5.6, each </w:t>
      </w:r>
      <w:r w:rsidRPr="00BE6A2E">
        <w:rPr>
          <w:b/>
          <w:color w:val="auto"/>
        </w:rPr>
        <w:t>Network Operator</w:t>
      </w:r>
      <w:r w:rsidRPr="00BE6A2E">
        <w:rPr>
          <w:color w:val="auto"/>
        </w:rPr>
        <w:t xml:space="preserve"> will supply to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 xml:space="preserve"> by use of the </w:t>
      </w:r>
      <w:r w:rsidRPr="00BE6A2E">
        <w:rPr>
          <w:b/>
          <w:color w:val="auto"/>
        </w:rPr>
        <w:t>Customer</w:t>
      </w:r>
      <w:r w:rsidRPr="00BE6A2E">
        <w:rPr>
          <w:color w:val="auto"/>
        </w:rPr>
        <w:t xml:space="preserve"> voltage reduction or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0AE563D8" w14:textId="77777777" w:rsidR="00B22293" w:rsidRDefault="00B22293" w:rsidP="0078060A">
      <w:pPr>
        <w:pStyle w:val="Level1Text"/>
        <w:rPr>
          <w:ins w:id="75" w:author="Rebecca Scott [NESO]" w:date="2025-09-30T16:37:00Z" w16du:dateUtc="2025-09-30T15:37:00Z"/>
          <w:color w:val="auto"/>
        </w:rPr>
      </w:pPr>
    </w:p>
    <w:p w14:paraId="17B9CE89" w14:textId="77777777" w:rsidR="00B22293" w:rsidRPr="00BE6A2E" w:rsidDel="00B22293" w:rsidRDefault="00B22293" w:rsidP="009F18B9">
      <w:pPr>
        <w:pStyle w:val="Level1Text"/>
        <w:spacing w:after="0"/>
        <w:ind w:left="0" w:firstLine="0"/>
        <w:rPr>
          <w:del w:id="76" w:author="Rebecca Scott [NESO]" w:date="2025-09-30T16:37:00Z" w16du:dateUtc="2025-09-30T15:37:00Z"/>
          <w:color w:val="auto"/>
        </w:rPr>
      </w:pPr>
    </w:p>
    <w:p w14:paraId="06B833DE" w14:textId="77777777" w:rsidR="00B22293" w:rsidRDefault="002F2BA1">
      <w:pPr>
        <w:pStyle w:val="Level1Text"/>
        <w:spacing w:after="0"/>
        <w:ind w:left="0" w:firstLine="0"/>
        <w:rPr>
          <w:ins w:id="77" w:author="Rebecca Scott [NESO]" w:date="2025-09-30T16:37:00Z" w16du:dateUtc="2025-09-30T15:37:00Z"/>
          <w:color w:val="auto"/>
          <w:u w:val="single"/>
        </w:rPr>
        <w:pPrChange w:id="78" w:author="Rebecca Scott [NESO]" w:date="2025-09-30T16:38:00Z" w16du:dateUtc="2025-09-30T15:38:00Z">
          <w:pPr>
            <w:pStyle w:val="Level1Text"/>
            <w:ind w:left="0" w:firstLine="0"/>
          </w:pPr>
        </w:pPrChange>
      </w:pPr>
      <w:del w:id="79" w:author="Rebecca Scott [NESO]" w:date="2025-09-30T16:37:00Z" w16du:dateUtc="2025-09-30T15:37:00Z">
        <w:r w:rsidRPr="00BE6A2E" w:rsidDel="00B22293">
          <w:rPr>
            <w:color w:val="auto"/>
          </w:rPr>
          <w:br w:type="page"/>
        </w:r>
      </w:del>
      <w:r w:rsidR="00FA7BAA" w:rsidRPr="00BE6A2E">
        <w:rPr>
          <w:color w:val="auto"/>
        </w:rPr>
        <w:t>OC6.5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PROCEDURE FOR THE IMPLEMENTATION OF DEMAND CONTROL ON THE</w:t>
      </w:r>
    </w:p>
    <w:p w14:paraId="46B532FE" w14:textId="62B41588" w:rsidR="00FA7BAA" w:rsidRPr="00BE6A2E" w:rsidRDefault="00B22293">
      <w:pPr>
        <w:pStyle w:val="Level1Text"/>
        <w:ind w:left="0" w:firstLine="0"/>
        <w:rPr>
          <w:color w:val="auto"/>
        </w:rPr>
        <w:pPrChange w:id="80" w:author="Rebecca Scott [NESO]" w:date="2025-09-30T16:37:00Z" w16du:dateUtc="2025-09-30T15:37:00Z">
          <w:pPr>
            <w:pStyle w:val="Level1Text"/>
          </w:pPr>
        </w:pPrChange>
      </w:pPr>
      <w:ins w:id="81" w:author="Rebecca Scott [NESO]" w:date="2025-09-30T16:37:00Z" w16du:dateUtc="2025-09-30T15:37:00Z">
        <w:r w:rsidRPr="00B22293">
          <w:rPr>
            <w:color w:val="auto"/>
            <w:rPrChange w:id="82" w:author="Rebecca Scott [NESO]" w:date="2025-09-30T16:37:00Z" w16du:dateUtc="2025-09-30T15:37:00Z">
              <w:rPr>
                <w:color w:val="auto"/>
                <w:u w:val="single"/>
              </w:rPr>
            </w:rPrChange>
          </w:rPr>
          <w:tab/>
        </w:r>
      </w:ins>
      <w:del w:id="83" w:author="Rebecca Scott [NESO]" w:date="2025-09-30T16:37:00Z" w16du:dateUtc="2025-09-30T15:37:00Z">
        <w:r w:rsidR="00FA7BAA" w:rsidRPr="00BE6A2E" w:rsidDel="00B22293">
          <w:rPr>
            <w:color w:val="auto"/>
            <w:u w:val="single"/>
          </w:rPr>
          <w:delText xml:space="preserve"> </w:delText>
        </w:r>
      </w:del>
      <w:r w:rsidR="00FA7BAA" w:rsidRPr="00BE6A2E">
        <w:rPr>
          <w:color w:val="auto"/>
          <w:u w:val="single"/>
        </w:rPr>
        <w:t xml:space="preserve">INSTRUCTIONS OF </w:t>
      </w:r>
      <w:r w:rsidR="00C15D09">
        <w:rPr>
          <w:color w:val="auto"/>
          <w:u w:val="single"/>
        </w:rPr>
        <w:t>THE COMPANY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84" w:name="_Toc503446026"/>
      <w:bookmarkStart w:id="85" w:name="_Toc333226011"/>
      <w:r w:rsidR="00434577" w:rsidRPr="00BE6A2E">
        <w:rPr>
          <w:color w:val="auto"/>
        </w:rPr>
        <w:instrText>OC6.5   PROCEDURE FOR THE IMPLEMENTATION OF DEMAND CONTROL ON THE INSTRUCTIONS OF NGET</w:instrText>
      </w:r>
      <w:bookmarkEnd w:id="84"/>
      <w:bookmarkEnd w:id="8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65D78CCE" w14:textId="0D564BAD" w:rsidR="004E1105" w:rsidRDefault="004E1105" w:rsidP="0078060A">
      <w:pPr>
        <w:pStyle w:val="Level1Text"/>
        <w:rPr>
          <w:ins w:id="86" w:author="Author"/>
          <w:color w:val="auto"/>
        </w:rPr>
      </w:pPr>
      <w:ins w:id="87" w:author="Author">
        <w:r>
          <w:rPr>
            <w:color w:val="auto"/>
          </w:rPr>
          <w:t>OC6.5.1</w:t>
        </w:r>
        <w:r>
          <w:rPr>
            <w:color w:val="auto"/>
          </w:rPr>
          <w:tab/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</w:t>
        </w:r>
        <w:r w:rsidRPr="008D7D36">
          <w:t xml:space="preserve">l addresses anticipated short-term forecasted shortages in electricity supply to meet </w:t>
        </w:r>
        <w:r w:rsidRPr="008D7D36">
          <w:rPr>
            <w:b/>
            <w:bCs/>
          </w:rPr>
          <w:t>Demand</w:t>
        </w:r>
        <w:r w:rsidRPr="008D7D36">
          <w:t xml:space="preserve"> on the </w:t>
        </w:r>
        <w:r w:rsidRPr="008D7D36">
          <w:rPr>
            <w:b/>
            <w:bCs/>
          </w:rPr>
          <w:t>National Electricity Transmission System</w:t>
        </w:r>
        <w:r w:rsidRPr="008D7D36">
          <w:t xml:space="preserve">. </w:t>
        </w:r>
        <w:r w:rsidRPr="008D7D36">
          <w:rPr>
            <w:b/>
            <w:bCs/>
          </w:rPr>
          <w:t>Demand Disconnection</w:t>
        </w:r>
        <w:r w:rsidRPr="008D7D36">
          <w:t xml:space="preserve"> as part of </w:t>
        </w:r>
        <w:r w:rsidRPr="008D7D36">
          <w:rPr>
            <w:b/>
            <w:bCs/>
          </w:rPr>
          <w:t>Demand Control</w:t>
        </w:r>
        <w:r w:rsidRPr="008D7D36">
          <w:t xml:space="preserve"> aims to prevent unplanned </w:t>
        </w:r>
        <w:r w:rsidRPr="008D7D36">
          <w:rPr>
            <w:b/>
            <w:bCs/>
          </w:rPr>
          <w:t>Demand Disconnections</w:t>
        </w:r>
        <w:r w:rsidRPr="008D7D36">
          <w:t xml:space="preserve">, or at the extreme, the </w:t>
        </w:r>
        <w:r w:rsidRPr="008D7D36">
          <w:rPr>
            <w:b/>
            <w:bCs/>
          </w:rPr>
          <w:t xml:space="preserve">Partial </w:t>
        </w:r>
        <w:r w:rsidRPr="00872C6F">
          <w:rPr>
            <w:b/>
            <w:bCs/>
          </w:rPr>
          <w:t>Shutdown</w:t>
        </w:r>
        <w:r w:rsidRPr="008D7D36">
          <w:t xml:space="preserve"> or </w:t>
        </w:r>
        <w:r w:rsidRPr="008D7D36">
          <w:rPr>
            <w:b/>
            <w:bCs/>
          </w:rPr>
          <w:t>Total Shutdown</w:t>
        </w:r>
        <w:r w:rsidRPr="008D7D36">
          <w:t xml:space="preserve"> of the </w:t>
        </w:r>
        <w:r w:rsidRPr="008D7D36">
          <w:rPr>
            <w:b/>
            <w:bCs/>
          </w:rPr>
          <w:t>National Electricity Transmission System</w:t>
        </w:r>
        <w:r>
          <w:t xml:space="preserve">. </w:t>
        </w:r>
        <w:r>
          <w:rPr>
            <w:b/>
            <w:bCs/>
          </w:rPr>
          <w:t>Demand Control</w:t>
        </w:r>
        <w:r>
          <w:t xml:space="preserve"> can be enacted with a shorter lead time than other </w:t>
        </w:r>
        <w:r>
          <w:rPr>
            <w:b/>
            <w:bCs/>
          </w:rPr>
          <w:t xml:space="preserve">Demand Disconnection </w:t>
        </w:r>
        <w:r>
          <w:t xml:space="preserve">methods, such as those contained in the Electricity Supply Emergency Code and in the </w:t>
        </w:r>
        <w:r>
          <w:rPr>
            <w:b/>
            <w:bCs/>
          </w:rPr>
          <w:t>D</w:t>
        </w:r>
      </w:ins>
      <w:ins w:id="88" w:author="Rebecca Scott [NESO]" w:date="2025-07-21T09:27:00Z" w16du:dateUtc="2025-07-21T08:27:00Z">
        <w:r w:rsidR="00D872BD">
          <w:rPr>
            <w:b/>
            <w:bCs/>
          </w:rPr>
          <w:t xml:space="preserve">emand </w:t>
        </w:r>
      </w:ins>
      <w:ins w:id="89" w:author="Author">
        <w:r>
          <w:rPr>
            <w:b/>
            <w:bCs/>
          </w:rPr>
          <w:t>C</w:t>
        </w:r>
      </w:ins>
      <w:ins w:id="90" w:author="Rebecca Scott [NESO]" w:date="2025-07-21T09:27:00Z" w16du:dateUtc="2025-07-21T08:27:00Z">
        <w:r w:rsidR="00D872BD">
          <w:rPr>
            <w:b/>
            <w:bCs/>
          </w:rPr>
          <w:t xml:space="preserve">ontrol </w:t>
        </w:r>
      </w:ins>
      <w:ins w:id="91" w:author="Author">
        <w:r>
          <w:rPr>
            <w:b/>
            <w:bCs/>
          </w:rPr>
          <w:t>R</w:t>
        </w:r>
      </w:ins>
      <w:ins w:id="92" w:author="Rebecca Scott [NESO]" w:date="2025-07-21T09:27:00Z" w16du:dateUtc="2025-07-21T08:27:00Z">
        <w:r w:rsidR="00D872BD">
          <w:rPr>
            <w:b/>
            <w:bCs/>
          </w:rPr>
          <w:t xml:space="preserve">otation </w:t>
        </w:r>
      </w:ins>
      <w:ins w:id="93" w:author="Author">
        <w:r>
          <w:rPr>
            <w:b/>
            <w:bCs/>
          </w:rPr>
          <w:t>P</w:t>
        </w:r>
      </w:ins>
      <w:ins w:id="94" w:author="Rebecca Scott [NESO]" w:date="2025-07-21T09:27:00Z" w16du:dateUtc="2025-07-21T08:27:00Z">
        <w:r w:rsidR="00D872BD">
          <w:rPr>
            <w:b/>
            <w:bCs/>
          </w:rPr>
          <w:t>rotocol</w:t>
        </w:r>
      </w:ins>
      <w:ins w:id="95" w:author="Author">
        <w:r>
          <w:t>.</w:t>
        </w:r>
      </w:ins>
    </w:p>
    <w:p w14:paraId="30721277" w14:textId="59A38DFC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lastRenderedPageBreak/>
        <w:t>OC6.5.</w:t>
      </w:r>
      <w:ins w:id="96" w:author="Author">
        <w:r w:rsidR="004E1105">
          <w:rPr>
            <w:color w:val="auto"/>
          </w:rPr>
          <w:t>2</w:t>
        </w:r>
      </w:ins>
      <w:del w:id="97" w:author="Author">
        <w:r w:rsidRPr="00BE6A2E" w:rsidDel="004E1105">
          <w:rPr>
            <w:color w:val="auto"/>
          </w:rPr>
          <w:delText>1</w:delText>
        </w:r>
      </w:del>
      <w:r w:rsidRPr="00BE6A2E">
        <w:rPr>
          <w:color w:val="auto"/>
        </w:rPr>
        <w:tab/>
        <w:t xml:space="preserve">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High Risk of Demand Reduction</w:t>
      </w:r>
      <w:r w:rsidRPr="00BE6A2E">
        <w:rPr>
          <w:color w:val="auto"/>
        </w:rPr>
        <w:t xml:space="preserve"> will, where possible, be issued by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, as </w:t>
      </w:r>
      <w:del w:id="98" w:author="Rebecca Scott [NESO]" w:date="2025-07-22T13:07:00Z" w16du:dateUtc="2025-07-22T12:07:00Z">
        <w:r w:rsidRPr="00BE6A2E" w:rsidDel="008A4600">
          <w:rPr>
            <w:color w:val="auto"/>
          </w:rPr>
          <w:delText xml:space="preserve">more particularly </w:delText>
        </w:r>
      </w:del>
      <w:r w:rsidRPr="00BE6A2E">
        <w:rPr>
          <w:color w:val="auto"/>
        </w:rPr>
        <w:t>set out in OC6.5</w:t>
      </w:r>
      <w:r w:rsidR="00C57827">
        <w:rPr>
          <w:color w:val="auto"/>
        </w:rPr>
        <w:t>.</w:t>
      </w:r>
      <w:r w:rsidRPr="00BE6A2E">
        <w:rPr>
          <w:color w:val="auto"/>
        </w:rPr>
        <w:t>4, OC7.4.8 and BC1.5.4</w:t>
      </w:r>
      <w:r w:rsidRPr="00BE6A2E">
        <w:rPr>
          <w:color w:val="auto"/>
          <w:vertAlign w:val="superscript"/>
        </w:rPr>
        <w:t xml:space="preserve"> </w:t>
      </w:r>
      <w:r w:rsidRPr="00BE6A2E">
        <w:rPr>
          <w:color w:val="auto"/>
        </w:rPr>
        <w:t xml:space="preserve">when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anticipates that it will or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reduction. It will, as provided</w:t>
      </w:r>
      <w:ins w:id="99" w:author="Author">
        <w:r w:rsidR="004E1105">
          <w:rPr>
            <w:color w:val="auto"/>
          </w:rPr>
          <w:t xml:space="preserve"> for</w:t>
        </w:r>
      </w:ins>
      <w:r w:rsidRPr="00BE6A2E">
        <w:rPr>
          <w:color w:val="auto"/>
        </w:rPr>
        <w:t xml:space="preserve"> in OC6.5.1</w:t>
      </w:r>
      <w:ins w:id="100" w:author="Rebecca Scott [NESO]" w:date="2025-10-20T17:11:00Z" w16du:dateUtc="2025-10-20T16:11:00Z">
        <w:r w:rsidR="005425D6">
          <w:rPr>
            <w:color w:val="auto"/>
          </w:rPr>
          <w:t>2</w:t>
        </w:r>
      </w:ins>
      <w:ins w:id="101" w:author="Author">
        <w:del w:id="102" w:author="Rebecca Scott [NESO]" w:date="2025-10-20T17:11:00Z" w16du:dateUtc="2025-10-20T16:11:00Z">
          <w:r w:rsidR="004E1105" w:rsidDel="005425D6">
            <w:rPr>
              <w:color w:val="auto"/>
            </w:rPr>
            <w:delText>1</w:delText>
          </w:r>
        </w:del>
      </w:ins>
      <w:del w:id="103" w:author="Author">
        <w:r w:rsidRPr="00BE6A2E" w:rsidDel="004E1105">
          <w:rPr>
            <w:color w:val="auto"/>
          </w:rPr>
          <w:delText>0</w:delText>
        </w:r>
      </w:del>
      <w:r w:rsidRPr="00BE6A2E">
        <w:rPr>
          <w:color w:val="auto"/>
        </w:rPr>
        <w:t xml:space="preserve"> and OC7.4.8.2, also be issued to </w:t>
      </w:r>
      <w:r w:rsidRPr="00BE6A2E">
        <w:rPr>
          <w:b/>
          <w:color w:val="auto"/>
        </w:rPr>
        <w:t>Non-Embedded Customers</w:t>
      </w:r>
      <w:r w:rsidR="00DB08E5" w:rsidRPr="00BE6A2E">
        <w:rPr>
          <w:color w:val="auto"/>
        </w:rPr>
        <w:t>.</w:t>
      </w:r>
      <w:r w:rsidRPr="00BE6A2E">
        <w:rPr>
          <w:color w:val="auto"/>
        </w:rPr>
        <w:t xml:space="preserve"> </w:t>
      </w:r>
    </w:p>
    <w:p w14:paraId="233B310E" w14:textId="779B66BB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104" w:author="Author">
        <w:r w:rsidR="004E1105">
          <w:rPr>
            <w:color w:val="auto"/>
          </w:rPr>
          <w:t>3</w:t>
        </w:r>
      </w:ins>
      <w:del w:id="105" w:author="Author">
        <w:r w:rsidRPr="00BE6A2E" w:rsidDel="004E1105">
          <w:rPr>
            <w:color w:val="auto"/>
          </w:rPr>
          <w:delText>2</w:delText>
        </w:r>
      </w:del>
      <w:r w:rsidRPr="00BE6A2E">
        <w:rPr>
          <w:color w:val="auto"/>
        </w:rPr>
        <w:tab/>
        <w:t xml:space="preserve">Where </w:t>
      </w:r>
      <w:proofErr w:type="gramStart"/>
      <w:r w:rsidR="00C15D09">
        <w:rPr>
          <w:b/>
        </w:rPr>
        <w:t>The</w:t>
      </w:r>
      <w:proofErr w:type="gramEnd"/>
      <w:r w:rsidR="00C15D09">
        <w:rPr>
          <w:b/>
        </w:rPr>
        <w:t xml:space="preserve"> Company</w:t>
      </w:r>
      <w:r w:rsidRPr="00BE6A2E">
        <w:rPr>
          <w:color w:val="auto"/>
        </w:rPr>
        <w:t xml:space="preserve"> expects to instruct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within the following 30 minutes, </w:t>
      </w:r>
      <w:r w:rsidR="00C15D09">
        <w:rPr>
          <w:b/>
        </w:rPr>
        <w:t>The Company</w:t>
      </w:r>
      <w:r w:rsidRPr="00BE6A2E">
        <w:rPr>
          <w:color w:val="auto"/>
        </w:rPr>
        <w:t xml:space="preserve"> will</w:t>
      </w:r>
      <w:ins w:id="106" w:author="Rebecca Scott [NESO]" w:date="2025-07-21T08:28:00Z" w16du:dateUtc="2025-07-21T07:28:00Z">
        <w:r w:rsidR="008F09F4">
          <w:rPr>
            <w:color w:val="auto"/>
          </w:rPr>
          <w:t>,</w:t>
        </w:r>
      </w:ins>
      <w:r w:rsidRPr="00BE6A2E">
        <w:rPr>
          <w:color w:val="auto"/>
        </w:rPr>
        <w:t xml:space="preserve"> where possible, issue a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 Warning - Demand Control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Imminent</w:t>
      </w:r>
      <w:r w:rsidRPr="00BE6A2E">
        <w:rPr>
          <w:color w:val="auto"/>
        </w:rPr>
        <w:t xml:space="preserve"> in accordance with OC7.4.8.2(c) and OC7.4.8.6. </w:t>
      </w:r>
    </w:p>
    <w:p w14:paraId="30D5A70D" w14:textId="5671B305" w:rsidR="00FA7BAA" w:rsidRDefault="00FA7BAA" w:rsidP="00A60062">
      <w:pPr>
        <w:pStyle w:val="Level2Text"/>
        <w:tabs>
          <w:tab w:val="left" w:pos="1418"/>
        </w:tabs>
        <w:ind w:left="1418" w:hanging="1418"/>
        <w:rPr>
          <w:ins w:id="107" w:author="Author"/>
        </w:rPr>
      </w:pPr>
      <w:r w:rsidRPr="00B47B6F">
        <w:t>OC6.5.</w:t>
      </w:r>
      <w:ins w:id="108" w:author="Author">
        <w:r w:rsidR="00A90733">
          <w:t>4</w:t>
        </w:r>
      </w:ins>
      <w:del w:id="109" w:author="Author">
        <w:r w:rsidRPr="00B47B6F" w:rsidDel="00A90733">
          <w:delText>3</w:delText>
        </w:r>
      </w:del>
      <w:r w:rsidRPr="00B47B6F">
        <w:tab/>
      </w:r>
      <w:del w:id="110" w:author="Author">
        <w:r w:rsidRPr="00B47B6F" w:rsidDel="00F83262">
          <w:delText>(a)</w:delText>
        </w:r>
        <w:r w:rsidRPr="00B47B6F" w:rsidDel="00F83262">
          <w:tab/>
        </w:r>
      </w:del>
      <w:r w:rsidRPr="00B47B6F">
        <w:t xml:space="preserve">Whether a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High Risk of Demand</w:t>
      </w:r>
      <w:ins w:id="111" w:author="Rebecca Scott [NESO]" w:date="2025-07-21T08:28:00Z" w16du:dateUtc="2025-07-21T07:28:00Z">
        <w:r w:rsidR="008F09F4">
          <w:rPr>
            <w:b/>
          </w:rPr>
          <w:t xml:space="preserve"> </w:t>
        </w:r>
      </w:ins>
      <w:del w:id="112" w:author="Rebecca Scott [NESO]" w:date="2025-07-21T08:28:00Z" w16du:dateUtc="2025-07-21T07:28:00Z">
        <w:r w:rsidRPr="00B47B6F" w:rsidDel="008F09F4">
          <w:rPr>
            <w:b/>
          </w:rPr>
          <w:delText xml:space="preserve"> </w:delText>
        </w:r>
      </w:del>
      <w:r w:rsidRPr="00B47B6F">
        <w:rPr>
          <w:b/>
        </w:rPr>
        <w:t>Reduction</w:t>
      </w:r>
      <w:r w:rsidRPr="00B47B6F">
        <w:t xml:space="preserve"> or </w:t>
      </w:r>
      <w:r w:rsidR="00761736" w:rsidRPr="00B47B6F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rPr>
          <w:b/>
        </w:rPr>
        <w:t xml:space="preserve"> Warning - Demand Control Imminent</w:t>
      </w:r>
      <w:r w:rsidR="0078060A" w:rsidRPr="00B47B6F">
        <w:rPr>
          <w:b/>
        </w:rPr>
        <w:t xml:space="preserve"> </w:t>
      </w:r>
      <w:r w:rsidR="0078060A" w:rsidRPr="00B47B6F">
        <w:t>has been issued or not</w:t>
      </w:r>
      <w:ins w:id="113" w:author="Author">
        <w:r w:rsidR="00F83262">
          <w:t>; if</w:t>
        </w:r>
        <w:r w:rsidR="00F83262" w:rsidRPr="00B47B6F">
          <w:t xml:space="preserve"> the </w:t>
        </w:r>
        <w:r w:rsidR="00F83262" w:rsidRPr="00605141">
          <w:rPr>
            <w:b/>
            <w:bCs/>
          </w:rPr>
          <w:t xml:space="preserve">Demand </w:t>
        </w:r>
        <w:r w:rsidR="00F83262">
          <w:rPr>
            <w:b/>
            <w:bCs/>
          </w:rPr>
          <w:t>Control</w:t>
        </w:r>
        <w:r w:rsidR="00F83262">
          <w:t xml:space="preserve"> </w:t>
        </w:r>
        <w:r w:rsidR="00F83262" w:rsidRPr="00B47B6F">
          <w:t xml:space="preserve">instruction relates to less than 20 per cent of its total </w:t>
        </w:r>
        <w:r w:rsidR="00F83262" w:rsidRPr="00B47B6F">
          <w:rPr>
            <w:b/>
          </w:rPr>
          <w:t>Demand</w:t>
        </w:r>
        <w:r w:rsidR="00F83262" w:rsidRPr="00B47B6F">
          <w:t xml:space="preserve">, </w:t>
        </w:r>
        <w:r w:rsidR="00F83262">
          <w:t xml:space="preserve">the </w:t>
        </w:r>
        <w:r w:rsidR="00F83262" w:rsidRPr="000B10F0">
          <w:rPr>
            <w:b/>
            <w:bCs/>
          </w:rPr>
          <w:t>Network Operator</w:t>
        </w:r>
        <w:r w:rsidR="00F83262">
          <w:t xml:space="preserve"> shall</w:t>
        </w:r>
      </w:ins>
      <w:r w:rsidR="0078060A" w:rsidRPr="00B47B6F">
        <w:t>:</w:t>
      </w:r>
    </w:p>
    <w:p w14:paraId="5D88E296" w14:textId="057560CC" w:rsidR="00F83262" w:rsidRDefault="00F83262">
      <w:pPr>
        <w:pStyle w:val="Level2Text"/>
        <w:numPr>
          <w:ilvl w:val="0"/>
          <w:numId w:val="9"/>
        </w:numPr>
        <w:tabs>
          <w:tab w:val="left" w:pos="1418"/>
        </w:tabs>
        <w:ind w:left="1701"/>
        <w:rPr>
          <w:ins w:id="114" w:author="Author"/>
        </w:rPr>
        <w:pPrChange w:id="115" w:author="Rebecca Scott [NESO]" w:date="2025-08-27T18:40:00Z" w16du:dateUtc="2025-08-27T17:40:00Z">
          <w:pPr>
            <w:pStyle w:val="Level2Text"/>
            <w:numPr>
              <w:numId w:val="9"/>
            </w:numPr>
            <w:tabs>
              <w:tab w:val="left" w:pos="1418"/>
            </w:tabs>
            <w:ind w:left="2145" w:hanging="360"/>
          </w:pPr>
        </w:pPrChange>
      </w:pPr>
      <w:ins w:id="116" w:author="Author">
        <w:r>
          <w:t xml:space="preserve">if the </w:t>
        </w:r>
        <w:r w:rsidRPr="46A22706">
          <w:rPr>
            <w:b/>
            <w:bCs/>
          </w:rPr>
          <w:t>Demand Control</w:t>
        </w:r>
        <w:r>
          <w:t xml:space="preserve"> instruction relates to </w:t>
        </w:r>
        <w:r w:rsidRPr="46A22706">
          <w:rPr>
            <w:b/>
            <w:bCs/>
          </w:rPr>
          <w:t>Demand Disconnection</w:t>
        </w:r>
        <w:r>
          <w:t xml:space="preserve">, disconnect up to four </w:t>
        </w:r>
        <w:r w:rsidRPr="46A22706">
          <w:rPr>
            <w:b/>
            <w:bCs/>
          </w:rPr>
          <w:t>Fast Load Blocks</w:t>
        </w:r>
        <w:r>
          <w:t>:</w:t>
        </w:r>
      </w:ins>
    </w:p>
    <w:p w14:paraId="3A1AF873" w14:textId="255AB2D5" w:rsidR="00F83262" w:rsidRDefault="00F83262">
      <w:pPr>
        <w:pStyle w:val="Level2Text"/>
        <w:numPr>
          <w:ilvl w:val="1"/>
          <w:numId w:val="9"/>
        </w:numPr>
        <w:ind w:left="2127"/>
        <w:rPr>
          <w:ins w:id="117" w:author="Author"/>
        </w:rPr>
        <w:pPrChange w:id="118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ind w:left="2865" w:hanging="360"/>
          </w:pPr>
        </w:pPrChange>
      </w:pPr>
      <w:ins w:id="119" w:author="Author">
        <w:r w:rsidRPr="46A22706">
          <w:rPr>
            <w:b/>
            <w:bCs/>
          </w:rPr>
          <w:t>The Company</w:t>
        </w:r>
        <w:r>
          <w:t xml:space="preserve"> shall specify which </w:t>
        </w:r>
        <w:r w:rsidRPr="46A22706">
          <w:rPr>
            <w:b/>
            <w:bCs/>
          </w:rPr>
          <w:t>Fast Load Block</w:t>
        </w:r>
        <w:r w:rsidRPr="46A22706">
          <w:rPr>
            <w:b/>
            <w:bCs/>
            <w:rPrChange w:id="120" w:author="Sarah Johnson [NESO]" w:date="2025-08-21T10:13:00Z">
              <w:rPr/>
            </w:rPrChange>
          </w:rPr>
          <w:t>(s)</w:t>
        </w:r>
        <w:r>
          <w:t xml:space="preserve"> should be disconnected</w:t>
        </w:r>
      </w:ins>
      <w:ins w:id="121" w:author="Sarah Johnson [NESO]" w:date="2025-08-21T12:57:00Z">
        <w:r w:rsidR="7E3A2468">
          <w:t>;</w:t>
        </w:r>
      </w:ins>
      <w:ins w:id="122" w:author="Author">
        <w:del w:id="123" w:author="Sarah Johnson [NESO]" w:date="2025-08-21T12:57:00Z">
          <w:r w:rsidDel="00F83262">
            <w:delText>.</w:delText>
          </w:r>
        </w:del>
      </w:ins>
    </w:p>
    <w:p w14:paraId="37BA2872" w14:textId="1B2ABC02" w:rsidR="00F83262" w:rsidRDefault="00F83262">
      <w:pPr>
        <w:pStyle w:val="Level2Text"/>
        <w:numPr>
          <w:ilvl w:val="1"/>
          <w:numId w:val="9"/>
        </w:numPr>
        <w:ind w:left="2127"/>
        <w:rPr>
          <w:ins w:id="124" w:author="Author"/>
        </w:rPr>
        <w:pPrChange w:id="125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ind w:left="2865" w:hanging="360"/>
          </w:pPr>
        </w:pPrChange>
      </w:pPr>
      <w:ins w:id="126" w:author="Author">
        <w:r>
          <w:t xml:space="preserve">Each </w:t>
        </w:r>
        <w:r w:rsidRPr="46A22706">
          <w:rPr>
            <w:b/>
            <w:bCs/>
          </w:rPr>
          <w:t>Network Operator</w:t>
        </w:r>
        <w:r>
          <w:t xml:space="preserve"> shall abide by the instructions of </w:t>
        </w:r>
        <w:r w:rsidRPr="46A22706">
          <w:rPr>
            <w:b/>
            <w:bCs/>
          </w:rPr>
          <w:t>The Company</w:t>
        </w:r>
        <w:r>
          <w:t xml:space="preserve"> </w:t>
        </w:r>
        <w:proofErr w:type="gramStart"/>
        <w:r>
          <w:t>with regard to</w:t>
        </w:r>
        <w:proofErr w:type="gramEnd"/>
        <w:r>
          <w:t xml:space="preserve"> </w:t>
        </w:r>
        <w:r w:rsidRPr="46A22706">
          <w:rPr>
            <w:b/>
            <w:bCs/>
          </w:rPr>
          <w:t>Demand</w:t>
        </w:r>
        <w:r>
          <w:t xml:space="preserve"> reduction under OC6.5 by disconnecting </w:t>
        </w:r>
        <w:r w:rsidRPr="46A22706">
          <w:rPr>
            <w:b/>
            <w:bCs/>
          </w:rPr>
          <w:t>Fast Load Block</w:t>
        </w:r>
        <w:r w:rsidRPr="46A22706">
          <w:rPr>
            <w:b/>
            <w:bCs/>
            <w:rPrChange w:id="127" w:author="Sarah Johnson [NESO]" w:date="2025-08-21T12:56:00Z">
              <w:rPr/>
            </w:rPrChange>
          </w:rPr>
          <w:t>(s)</w:t>
        </w:r>
        <w:del w:id="128" w:author="Sarah Johnson [NESO]" w:date="2025-08-21T12:57:00Z">
          <w:r w:rsidDel="00F83262">
            <w:delText>.</w:delText>
          </w:r>
        </w:del>
      </w:ins>
      <w:ins w:id="129" w:author="Sarah Johnson [NESO]" w:date="2025-08-21T12:57:00Z">
        <w:r w:rsidR="3BAA80B2">
          <w:t>;</w:t>
        </w:r>
      </w:ins>
    </w:p>
    <w:p w14:paraId="346A0FD1" w14:textId="7D6CC0E1" w:rsidR="00063176" w:rsidRDefault="00F83262">
      <w:pPr>
        <w:pStyle w:val="Level2Text"/>
        <w:numPr>
          <w:ilvl w:val="1"/>
          <w:numId w:val="9"/>
        </w:numPr>
        <w:ind w:left="2127"/>
        <w:rPr>
          <w:ins w:id="130" w:author="Rebecca Scott [NESO]" w:date="2025-09-30T15:45:00Z" w16du:dateUtc="2025-09-30T14:45:00Z"/>
          <w:rFonts w:cs="Arial"/>
        </w:rPr>
        <w:pPrChange w:id="131" w:author="Rebecca Scott [NESO]" w:date="2025-09-30T16:38:00Z" w16du:dateUtc="2025-09-30T15:38:00Z">
          <w:pPr>
            <w:pStyle w:val="Level2Text"/>
            <w:ind w:left="1418" w:firstLine="0"/>
          </w:pPr>
        </w:pPrChange>
      </w:pPr>
      <w:ins w:id="132" w:author="Author">
        <w:r w:rsidRPr="00063176">
          <w:rPr>
            <w:rFonts w:cs="Arial"/>
            <w:b/>
            <w:bCs/>
          </w:rPr>
          <w:t>Demand Disconnection</w:t>
        </w:r>
        <w:r w:rsidRPr="00063176">
          <w:rPr>
            <w:rFonts w:cs="Arial"/>
          </w:rPr>
          <w:t xml:space="preserve"> shall be initiated as soon as possible but no longer than two minutes from the instruction being received from </w:t>
        </w:r>
        <w:r w:rsidRPr="00063176">
          <w:rPr>
            <w:b/>
            <w:bCs/>
          </w:rPr>
          <w:t>The Company</w:t>
        </w:r>
        <w:r w:rsidRPr="00063176">
          <w:rPr>
            <w:rFonts w:cs="Arial"/>
          </w:rPr>
          <w:t xml:space="preserve">, and </w:t>
        </w:r>
      </w:ins>
      <w:ins w:id="133" w:author="Sarah Johnson [NESO]" w:date="2025-08-21T12:57:00Z">
        <w:r w:rsidR="299D7C8B" w:rsidRPr="00063176">
          <w:rPr>
            <w:rFonts w:cs="Arial"/>
          </w:rPr>
          <w:t xml:space="preserve">shall </w:t>
        </w:r>
      </w:ins>
      <w:ins w:id="134" w:author="Author">
        <w:r w:rsidRPr="00063176">
          <w:rPr>
            <w:rFonts w:cs="Arial"/>
          </w:rPr>
          <w:t xml:space="preserve">be completed within five minutes of the instruction being received from </w:t>
        </w:r>
        <w:r w:rsidRPr="00063176">
          <w:rPr>
            <w:b/>
            <w:bCs/>
          </w:rPr>
          <w:t>The Company</w:t>
        </w:r>
      </w:ins>
      <w:r w:rsidR="00B83D52">
        <w:rPr>
          <w:b/>
          <w:bCs/>
        </w:rPr>
        <w:t xml:space="preserve"> </w:t>
      </w:r>
      <w:proofErr w:type="gramStart"/>
      <w:r w:rsidR="00B83D52" w:rsidRPr="00B83D52">
        <w:t>and;</w:t>
      </w:r>
      <w:proofErr w:type="gramEnd"/>
    </w:p>
    <w:p w14:paraId="2B2F731B" w14:textId="32C46BD8" w:rsidR="00F83262" w:rsidRPr="00B47B6F" w:rsidDel="00063176" w:rsidRDefault="00F83262">
      <w:pPr>
        <w:pStyle w:val="Level2Text"/>
        <w:numPr>
          <w:ilvl w:val="1"/>
          <w:numId w:val="9"/>
        </w:numPr>
        <w:tabs>
          <w:tab w:val="left" w:pos="1418"/>
        </w:tabs>
        <w:ind w:left="2127"/>
        <w:rPr>
          <w:del w:id="135" w:author="Rebecca Scott [NESO]" w:date="2025-09-30T15:45:00Z" w16du:dateUtc="2025-09-30T14:45:00Z"/>
        </w:rPr>
        <w:pPrChange w:id="136" w:author="Rebecca Scott [NESO]" w:date="2025-09-30T16:38:00Z" w16du:dateUtc="2025-09-30T15:38:00Z">
          <w:pPr>
            <w:pStyle w:val="Level2Text"/>
            <w:numPr>
              <w:ilvl w:val="1"/>
              <w:numId w:val="9"/>
            </w:numPr>
            <w:tabs>
              <w:tab w:val="left" w:pos="1418"/>
            </w:tabs>
            <w:ind w:left="2865" w:hanging="360"/>
          </w:pPr>
        </w:pPrChange>
      </w:pPr>
      <w:ins w:id="137" w:author="Author">
        <w:del w:id="138" w:author="Sarah Johnson [NESO]" w:date="2025-08-21T12:58:00Z">
          <w:r w:rsidDel="00F83262">
            <w:delText>.</w:delText>
          </w:r>
        </w:del>
      </w:ins>
    </w:p>
    <w:p w14:paraId="0F7663B5" w14:textId="073A7BA3" w:rsidR="00FA7BAA" w:rsidRPr="00B47B6F" w:rsidDel="00F83262" w:rsidRDefault="00FA7BAA">
      <w:pPr>
        <w:pStyle w:val="Level3Text"/>
        <w:numPr>
          <w:ilvl w:val="1"/>
          <w:numId w:val="9"/>
        </w:numPr>
        <w:tabs>
          <w:tab w:val="clear" w:pos="2268"/>
          <w:tab w:val="left" w:pos="1418"/>
        </w:tabs>
        <w:ind w:left="2127"/>
        <w:rPr>
          <w:del w:id="139" w:author="Author"/>
        </w:rPr>
        <w:pPrChange w:id="140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41" w:author="Author">
        <w:r w:rsidRPr="00B47B6F" w:rsidDel="00F83262">
          <w:delText xml:space="preserve">provided the instruction relates to not more than 20 per cent of its total </w:delText>
        </w:r>
        <w:r w:rsidRPr="00063176" w:rsidDel="00F83262">
          <w:rPr>
            <w:b/>
          </w:rPr>
          <w:delText>Demand</w:delText>
        </w:r>
        <w:r w:rsidRPr="00B47B6F" w:rsidDel="00F83262">
          <w:delText>; and</w:delText>
        </w:r>
      </w:del>
    </w:p>
    <w:p w14:paraId="4BDBE341" w14:textId="4B936B6E" w:rsidR="002A551E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42" w:author="Author"/>
        </w:rPr>
        <w:pPrChange w:id="143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44" w:author="Author">
        <w:r w:rsidRPr="00B47B6F" w:rsidDel="00F83262">
          <w:delText xml:space="preserve">  if the instruction relates to less than 20 per cent of its total </w:delText>
        </w:r>
        <w:r w:rsidRPr="00B47B6F" w:rsidDel="00F83262">
          <w:rPr>
            <w:b/>
          </w:rPr>
          <w:delText>Demand</w:delText>
        </w:r>
        <w:r w:rsidRPr="00B47B6F" w:rsidDel="00F83262">
          <w:delText xml:space="preserve">, is in </w:delText>
        </w:r>
      </w:del>
    </w:p>
    <w:p w14:paraId="4DAA1FE9" w14:textId="76C57773" w:rsidR="002A551E" w:rsidRPr="00B47B6F" w:rsidDel="00F83262" w:rsidRDefault="002A551E">
      <w:pPr>
        <w:widowControl/>
        <w:numPr>
          <w:ilvl w:val="1"/>
          <w:numId w:val="9"/>
        </w:numPr>
        <w:autoSpaceDE w:val="0"/>
        <w:autoSpaceDN w:val="0"/>
        <w:adjustRightInd w:val="0"/>
        <w:spacing w:after="200" w:line="240" w:lineRule="auto"/>
        <w:ind w:left="2127"/>
        <w:contextualSpacing/>
        <w:jc w:val="both"/>
        <w:rPr>
          <w:del w:id="145" w:author="Author"/>
          <w:rFonts w:cs="Arial"/>
          <w:szCs w:val="22"/>
        </w:rPr>
        <w:pPrChange w:id="146" w:author="Rebecca Scott [NESO]" w:date="2025-09-30T16:38:00Z" w16du:dateUtc="2025-09-30T15:38:00Z">
          <w:pPr>
            <w:widowControl/>
            <w:numPr>
              <w:ilvl w:val="3"/>
              <w:numId w:val="7"/>
            </w:numPr>
            <w:autoSpaceDE w:val="0"/>
            <w:autoSpaceDN w:val="0"/>
            <w:adjustRightInd w:val="0"/>
            <w:spacing w:after="200" w:line="240" w:lineRule="auto"/>
            <w:ind w:left="2880" w:hanging="360"/>
            <w:contextualSpacing/>
            <w:jc w:val="both"/>
          </w:pPr>
        </w:pPrChange>
      </w:pPr>
      <w:del w:id="147" w:author="Author">
        <w:r w:rsidRPr="00B47B6F" w:rsidDel="00F83262">
          <w:rPr>
            <w:rFonts w:cs="Arial"/>
            <w:szCs w:val="22"/>
          </w:rPr>
          <w:delText xml:space="preserve">two voltage reduction stages of between 2 and 4 percent, each of which can </w:delText>
        </w:r>
        <w:r w:rsidR="003B3BBF" w:rsidDel="00F83262">
          <w:rPr>
            <w:rFonts w:cs="Arial"/>
            <w:szCs w:val="22"/>
          </w:rPr>
          <w:delText xml:space="preserve">reasonably </w:delText>
        </w:r>
        <w:r w:rsidRPr="00B47B6F" w:rsidDel="00F83262">
          <w:rPr>
            <w:rFonts w:cs="Arial"/>
            <w:szCs w:val="22"/>
          </w:rPr>
          <w:delText xml:space="preserve">be expected to deliver around 1.5 percent </w:delText>
        </w:r>
        <w:r w:rsidRPr="00B47B6F" w:rsidDel="00F83262">
          <w:rPr>
            <w:rFonts w:cs="Arial"/>
            <w:b/>
            <w:szCs w:val="22"/>
          </w:rPr>
          <w:delText xml:space="preserve">Demand </w:delText>
        </w:r>
        <w:r w:rsidRPr="00B47B6F" w:rsidDel="00F83262">
          <w:rPr>
            <w:rFonts w:cs="Arial"/>
            <w:szCs w:val="22"/>
          </w:rPr>
          <w:delText xml:space="preserve">reduction; and </w:delText>
        </w:r>
      </w:del>
    </w:p>
    <w:p w14:paraId="12970BAF" w14:textId="1084752F" w:rsidR="002A551E" w:rsidRPr="00B47B6F" w:rsidDel="00F83262" w:rsidRDefault="002A551E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ind w:left="2127"/>
        <w:contextualSpacing/>
        <w:jc w:val="both"/>
        <w:rPr>
          <w:del w:id="148" w:author="Author"/>
          <w:rFonts w:cs="Arial"/>
          <w:szCs w:val="22"/>
        </w:rPr>
        <w:pPrChange w:id="149" w:author="Rebecca Scott [NESO]" w:date="2025-09-30T16:38:00Z" w16du:dateUtc="2025-09-30T15:38:00Z">
          <w:pPr>
            <w:autoSpaceDE w:val="0"/>
            <w:autoSpaceDN w:val="0"/>
            <w:adjustRightInd w:val="0"/>
            <w:spacing w:line="240" w:lineRule="auto"/>
            <w:ind w:left="2880"/>
            <w:contextualSpacing/>
            <w:jc w:val="both"/>
          </w:pPr>
        </w:pPrChange>
      </w:pPr>
    </w:p>
    <w:p w14:paraId="47A7EA7A" w14:textId="6A903FD8" w:rsidR="002A551E" w:rsidRPr="00B47B6F" w:rsidDel="00F83262" w:rsidRDefault="002A551E">
      <w:pPr>
        <w:widowControl/>
        <w:numPr>
          <w:ilvl w:val="1"/>
          <w:numId w:val="9"/>
        </w:numPr>
        <w:autoSpaceDE w:val="0"/>
        <w:autoSpaceDN w:val="0"/>
        <w:adjustRightInd w:val="0"/>
        <w:spacing w:after="200" w:line="240" w:lineRule="auto"/>
        <w:ind w:left="2127"/>
        <w:contextualSpacing/>
        <w:jc w:val="both"/>
        <w:rPr>
          <w:del w:id="150" w:author="Author"/>
          <w:rFonts w:cs="Arial"/>
          <w:szCs w:val="22"/>
        </w:rPr>
        <w:pPrChange w:id="151" w:author="Rebecca Scott [NESO]" w:date="2025-09-30T16:38:00Z" w16du:dateUtc="2025-09-30T15:38:00Z">
          <w:pPr>
            <w:widowControl/>
            <w:numPr>
              <w:ilvl w:val="3"/>
              <w:numId w:val="7"/>
            </w:numPr>
            <w:autoSpaceDE w:val="0"/>
            <w:autoSpaceDN w:val="0"/>
            <w:adjustRightInd w:val="0"/>
            <w:spacing w:after="200" w:line="240" w:lineRule="auto"/>
            <w:ind w:left="2880" w:hanging="360"/>
            <w:contextualSpacing/>
            <w:jc w:val="both"/>
          </w:pPr>
        </w:pPrChange>
      </w:pPr>
      <w:del w:id="152" w:author="Author">
        <w:r w:rsidRPr="00B47B6F" w:rsidDel="00F83262">
          <w:rPr>
            <w:rFonts w:cs="Arial"/>
            <w:szCs w:val="22"/>
          </w:rPr>
          <w:delText xml:space="preserve">up to three </w:delText>
        </w:r>
        <w:r w:rsidRPr="00B47B6F" w:rsidDel="00F83262">
          <w:rPr>
            <w:rFonts w:cs="Arial"/>
            <w:b/>
            <w:szCs w:val="22"/>
          </w:rPr>
          <w:delText>Demand Disconnection</w:delText>
        </w:r>
        <w:r w:rsidRPr="00B47B6F" w:rsidDel="00F83262">
          <w:rPr>
            <w:rFonts w:cs="Arial"/>
            <w:szCs w:val="22"/>
          </w:rPr>
          <w:delText xml:space="preserve"> stages, each of which can reasonably be expected to deliver between four and six percent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 </w:delText>
        </w:r>
      </w:del>
    </w:p>
    <w:p w14:paraId="0FDB231D" w14:textId="3AEE3F33" w:rsidR="002A551E" w:rsidRPr="00B47B6F" w:rsidDel="00F83262" w:rsidRDefault="002A551E">
      <w:pPr>
        <w:numPr>
          <w:ilvl w:val="1"/>
          <w:numId w:val="9"/>
        </w:numPr>
        <w:autoSpaceDE w:val="0"/>
        <w:autoSpaceDN w:val="0"/>
        <w:adjustRightInd w:val="0"/>
        <w:spacing w:line="240" w:lineRule="auto"/>
        <w:ind w:left="2127"/>
        <w:jc w:val="both"/>
        <w:rPr>
          <w:del w:id="153" w:author="Author"/>
          <w:rFonts w:cs="Arial"/>
          <w:szCs w:val="22"/>
        </w:rPr>
        <w:pPrChange w:id="154" w:author="Rebecca Scott [NESO]" w:date="2025-09-30T16:38:00Z" w16du:dateUtc="2025-09-30T15:38:00Z">
          <w:pPr>
            <w:autoSpaceDE w:val="0"/>
            <w:autoSpaceDN w:val="0"/>
            <w:adjustRightInd w:val="0"/>
            <w:spacing w:line="240" w:lineRule="auto"/>
            <w:ind w:left="2127" w:hanging="284"/>
            <w:jc w:val="both"/>
          </w:pPr>
        </w:pPrChange>
      </w:pPr>
    </w:p>
    <w:p w14:paraId="64DECC60" w14:textId="2B8129F9" w:rsidR="002A551E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55" w:author="Author"/>
          <w:rFonts w:cs="Arial"/>
          <w:szCs w:val="22"/>
        </w:rPr>
        <w:pPrChange w:id="156" w:author="Rebecca Scott [NESO]" w:date="2025-09-30T16:38:00Z" w16du:dateUtc="2025-09-30T15:38:00Z">
          <w:pPr>
            <w:pStyle w:val="Level3Text"/>
            <w:tabs>
              <w:tab w:val="clear" w:pos="2268"/>
            </w:tabs>
            <w:ind w:firstLine="0"/>
          </w:pPr>
        </w:pPrChange>
      </w:pPr>
      <w:del w:id="157" w:author="Author">
        <w:r w:rsidRPr="00B47B6F" w:rsidDel="00F83262">
          <w:rPr>
            <w:rFonts w:cs="Arial"/>
            <w:szCs w:val="22"/>
          </w:rPr>
          <w:delText xml:space="preserve">each </w:delText>
        </w:r>
        <w:r w:rsidRPr="00B47B6F" w:rsidDel="00F83262">
          <w:rPr>
            <w:rFonts w:cs="Arial"/>
            <w:b/>
            <w:bCs/>
            <w:szCs w:val="22"/>
          </w:rPr>
          <w:delText xml:space="preserve">Network Operator </w:delText>
        </w:r>
        <w:r w:rsidRPr="00B47B6F" w:rsidDel="00F83262">
          <w:rPr>
            <w:rFonts w:cs="Arial"/>
            <w:szCs w:val="22"/>
          </w:rPr>
          <w:delText xml:space="preserve">will abide by the instructions of </w:delText>
        </w:r>
        <w:r w:rsidR="00C15D09" w:rsidDel="00F83262">
          <w:rPr>
            <w:b/>
          </w:rPr>
          <w:delText>The Company</w:delText>
        </w:r>
        <w:r w:rsidRPr="00B47B6F" w:rsidDel="00F83262">
          <w:rPr>
            <w:rFonts w:cs="Arial"/>
            <w:bCs/>
            <w:szCs w:val="22"/>
          </w:rPr>
          <w:delText xml:space="preserve">, which should  specify whether a voltage reduction or </w:delText>
        </w:r>
        <w:r w:rsidRPr="00B47B6F" w:rsidDel="00F83262">
          <w:rPr>
            <w:rFonts w:cs="Arial"/>
            <w:b/>
            <w:bCs/>
            <w:szCs w:val="22"/>
          </w:rPr>
          <w:delText xml:space="preserve">Demand Disconnection </w:delText>
        </w:r>
        <w:r w:rsidRPr="00B47B6F" w:rsidDel="00F83262">
          <w:rPr>
            <w:rFonts w:cs="Arial"/>
            <w:bCs/>
            <w:szCs w:val="22"/>
          </w:rPr>
          <w:delText>stage is required</w:delText>
        </w:r>
        <w:r w:rsidRPr="00B47B6F" w:rsidDel="00F83262">
          <w:rPr>
            <w:rFonts w:cs="Arial"/>
            <w:szCs w:val="22"/>
          </w:rPr>
          <w:delText>; or</w:delText>
        </w:r>
      </w:del>
    </w:p>
    <w:p w14:paraId="52536B98" w14:textId="15FA189C" w:rsidR="00FA7BAA" w:rsidRPr="00B47B6F" w:rsidDel="00F83262" w:rsidRDefault="002A551E">
      <w:pPr>
        <w:pStyle w:val="Level3Text"/>
        <w:numPr>
          <w:ilvl w:val="1"/>
          <w:numId w:val="9"/>
        </w:numPr>
        <w:tabs>
          <w:tab w:val="clear" w:pos="2268"/>
        </w:tabs>
        <w:ind w:left="2127"/>
        <w:rPr>
          <w:del w:id="158" w:author="Author"/>
        </w:rPr>
        <w:pPrChange w:id="159" w:author="Rebecca Scott [NESO]" w:date="2025-09-30T16:38:00Z" w16du:dateUtc="2025-09-30T15:38:00Z">
          <w:pPr>
            <w:pStyle w:val="Level3Text"/>
            <w:numPr>
              <w:numId w:val="5"/>
            </w:numPr>
            <w:tabs>
              <w:tab w:val="clear" w:pos="2268"/>
              <w:tab w:val="num" w:pos="2563"/>
            </w:tabs>
            <w:ind w:left="2563" w:hanging="720"/>
          </w:pPr>
        </w:pPrChange>
      </w:pPr>
      <w:del w:id="160" w:author="Author">
        <w:r w:rsidRPr="00B47B6F" w:rsidDel="00F83262">
          <w:rPr>
            <w:rFonts w:cs="Arial"/>
            <w:szCs w:val="22"/>
          </w:rPr>
          <w:delText xml:space="preserve">if the instruction relates to less than 20 per cent of its total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, is in four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</w:delText>
        </w:r>
        <w:r w:rsidRPr="00B47B6F" w:rsidDel="00F83262">
          <w:rPr>
            <w:rFonts w:cs="Arial"/>
            <w:b/>
            <w:szCs w:val="22"/>
          </w:rPr>
          <w:delText>Disconnection</w:delText>
        </w:r>
        <w:r w:rsidRPr="00B47B6F" w:rsidDel="00F83262">
          <w:rPr>
            <w:rFonts w:cs="Arial"/>
            <w:szCs w:val="22"/>
          </w:rPr>
          <w:delText xml:space="preserve"> stages each of which can reasonably be expected to deliver between four and six per cent </w:delText>
        </w:r>
        <w:r w:rsidRPr="00B47B6F" w:rsidDel="00F83262">
          <w:rPr>
            <w:rFonts w:cs="Arial"/>
            <w:b/>
            <w:szCs w:val="22"/>
          </w:rPr>
          <w:delText>Demand</w:delText>
        </w:r>
        <w:r w:rsidRPr="00B47B6F" w:rsidDel="00F83262">
          <w:rPr>
            <w:rFonts w:cs="Arial"/>
            <w:szCs w:val="22"/>
          </w:rPr>
          <w:delText xml:space="preserve"> reduction,</w:delText>
        </w:r>
      </w:del>
    </w:p>
    <w:p w14:paraId="6553958F" w14:textId="738FBD1F" w:rsidR="00FA7BAA" w:rsidRPr="00B47B6F" w:rsidDel="00F83262" w:rsidRDefault="0078060A">
      <w:pPr>
        <w:pStyle w:val="Level2Text"/>
        <w:numPr>
          <w:ilvl w:val="1"/>
          <w:numId w:val="9"/>
        </w:numPr>
        <w:ind w:left="2127"/>
        <w:rPr>
          <w:del w:id="161" w:author="Author"/>
        </w:rPr>
        <w:pPrChange w:id="162" w:author="Rebecca Scott [NESO]" w:date="2025-09-30T16:38:00Z" w16du:dateUtc="2025-09-30T15:38:00Z">
          <w:pPr>
            <w:pStyle w:val="Level2Text"/>
          </w:pPr>
        </w:pPrChange>
      </w:pPr>
      <w:del w:id="163" w:author="Author">
        <w:r w:rsidRPr="00B47B6F" w:rsidDel="00F83262">
          <w:tab/>
        </w:r>
        <w:r w:rsidR="00FA7BAA" w:rsidRPr="00B47B6F" w:rsidDel="00F83262">
          <w:delText xml:space="preserve">each </w:delText>
        </w:r>
        <w:r w:rsidR="00FA7BAA" w:rsidRPr="00B47B6F" w:rsidDel="00F83262">
          <w:rPr>
            <w:b/>
          </w:rPr>
          <w:delText>Network Operator</w:delText>
        </w:r>
        <w:r w:rsidR="00FA7BAA" w:rsidRPr="00B47B6F" w:rsidDel="00F83262">
          <w:delText xml:space="preserve"> will abide by the instructions of </w:delText>
        </w:r>
        <w:r w:rsidR="00BE071E" w:rsidDel="00F83262">
          <w:rPr>
            <w:b/>
          </w:rPr>
          <w:delText>The Company</w:delText>
        </w:r>
        <w:r w:rsidR="00FA7BAA" w:rsidRPr="00B47B6F" w:rsidDel="00F83262">
          <w:delText xml:space="preserve"> with regard to </w:delText>
        </w:r>
        <w:r w:rsidR="00FA7BAA" w:rsidRPr="00B47B6F" w:rsidDel="00F83262">
          <w:rPr>
            <w:b/>
          </w:rPr>
          <w:delText>Demand</w:delText>
        </w:r>
        <w:r w:rsidR="00FA7BAA" w:rsidRPr="00B47B6F" w:rsidDel="00F83262">
          <w:delText xml:space="preserve"> reduction under OC6.5 without delay.</w:delText>
        </w:r>
      </w:del>
    </w:p>
    <w:p w14:paraId="529D8C01" w14:textId="14060AFF" w:rsidR="00FA7BAA" w:rsidRDefault="00FA7BAA">
      <w:pPr>
        <w:pStyle w:val="Level2Text"/>
        <w:numPr>
          <w:ilvl w:val="1"/>
          <w:numId w:val="9"/>
        </w:numPr>
        <w:ind w:left="2127"/>
        <w:rPr>
          <w:ins w:id="164" w:author="Author"/>
        </w:rPr>
        <w:pPrChange w:id="165" w:author="Rebecca Scott [NESO]" w:date="2025-09-30T16:38:00Z" w16du:dateUtc="2025-09-30T15:38:00Z">
          <w:pPr>
            <w:pStyle w:val="Level2Text"/>
            <w:numPr>
              <w:numId w:val="12"/>
            </w:numPr>
            <w:ind w:left="2865" w:hanging="360"/>
          </w:pPr>
        </w:pPrChange>
      </w:pPr>
      <w:del w:id="166" w:author="Author">
        <w:r w:rsidDel="00FA7BAA">
          <w:delText>(b)</w:delText>
        </w:r>
        <w:r>
          <w:tab/>
        </w:r>
      </w:del>
      <w:r>
        <w:t xml:space="preserve">The </w:t>
      </w:r>
      <w:r w:rsidRPr="46A22706">
        <w:rPr>
          <w:b/>
          <w:bCs/>
        </w:rPr>
        <w:t>Demand</w:t>
      </w:r>
      <w:r>
        <w:t xml:space="preserve"> reduction </w:t>
      </w:r>
      <w:del w:id="167" w:author="Author">
        <w:r w:rsidDel="00FA7BAA">
          <w:delText xml:space="preserve">must </w:delText>
        </w:r>
      </w:del>
      <w:ins w:id="168" w:author="Author">
        <w:r w:rsidR="00F83262">
          <w:t xml:space="preserve">shall </w:t>
        </w:r>
      </w:ins>
      <w:r>
        <w:t xml:space="preserve">be achieved </w:t>
      </w:r>
      <w:ins w:id="169" w:author="Lizzie Timmins (NESO)" w:date="2025-07-21T10:29:00Z">
        <w:r w:rsidR="001F0A94">
          <w:t xml:space="preserve">as uniformly as possible </w:t>
        </w:r>
      </w:ins>
      <w:r>
        <w:t xml:space="preserve">within the </w:t>
      </w:r>
      <w:r w:rsidRPr="46A22706">
        <w:rPr>
          <w:b/>
          <w:bCs/>
        </w:rPr>
        <w:t xml:space="preserve">Network Operator's </w:t>
      </w:r>
      <w:ins w:id="170" w:author="Author">
        <w:r w:rsidR="00F83262" w:rsidRPr="46A22706">
          <w:rPr>
            <w:b/>
            <w:bCs/>
          </w:rPr>
          <w:t xml:space="preserve">User </w:t>
        </w:r>
      </w:ins>
      <w:r w:rsidRPr="46A22706">
        <w:rPr>
          <w:b/>
          <w:bCs/>
        </w:rPr>
        <w:t>System</w:t>
      </w:r>
      <w:r>
        <w:t xml:space="preserve"> </w:t>
      </w:r>
      <w:del w:id="171" w:author="Lizzie Timmins (NESO)" w:date="2025-07-21T10:29:00Z">
        <w:r w:rsidDel="00FA7BAA">
          <w:delText xml:space="preserve">as far as possible uniformly across </w:delText>
        </w:r>
      </w:del>
      <w:del w:id="172" w:author="Author">
        <w:r w:rsidDel="00FA7BAA">
          <w:delText xml:space="preserve">all </w:delText>
        </w:r>
        <w:r w:rsidRPr="46A22706" w:rsidDel="00FA7BAA">
          <w:rPr>
            <w:b/>
            <w:bCs/>
          </w:rPr>
          <w:delText>Grid Supply Points</w:delText>
        </w:r>
        <w:r w:rsidDel="00FA7BAA">
          <w:delText xml:space="preserve"> (</w:delText>
        </w:r>
      </w:del>
      <w:r>
        <w:t xml:space="preserve">unless otherwise </w:t>
      </w:r>
      <w:del w:id="173" w:author="Lizzie Timmins (NESO)" w:date="2025-07-21T10:29:00Z">
        <w:r w:rsidDel="00FA7BAA">
          <w:delText>specified</w:delText>
        </w:r>
      </w:del>
      <w:ins w:id="174" w:author="Author">
        <w:del w:id="175" w:author="Lizzie Timmins (NESO)" w:date="2025-07-21T10:29:00Z">
          <w:r w:rsidDel="00F83262">
            <w:delText xml:space="preserve"> </w:delText>
          </w:r>
        </w:del>
      </w:ins>
      <w:ins w:id="176" w:author="Lizzie Timmins (NESO)" w:date="2025-07-21T10:29:00Z">
        <w:r w:rsidR="001F0A94">
          <w:t xml:space="preserve">agreed </w:t>
        </w:r>
      </w:ins>
      <w:ins w:id="177" w:author="Author">
        <w:r w:rsidR="00F83262">
          <w:t xml:space="preserve">by </w:t>
        </w:r>
        <w:r w:rsidR="00F83262" w:rsidRPr="46A22706">
          <w:rPr>
            <w:b/>
            <w:bCs/>
          </w:rPr>
          <w:t>The Company</w:t>
        </w:r>
      </w:ins>
      <w:ins w:id="178" w:author="Lizzie Timmins (NESO)" w:date="2025-07-21T10:29:00Z">
        <w:r w:rsidR="001F0A94" w:rsidRPr="46A22706">
          <w:rPr>
            <w:b/>
            <w:bCs/>
          </w:rPr>
          <w:t xml:space="preserve"> </w:t>
        </w:r>
        <w:r w:rsidR="001F0A94">
          <w:t xml:space="preserve">and the </w:t>
        </w:r>
        <w:r w:rsidR="001F0A94" w:rsidRPr="46A22706">
          <w:rPr>
            <w:b/>
            <w:bCs/>
          </w:rPr>
          <w:t>Network Operator</w:t>
        </w:r>
      </w:ins>
      <w:ins w:id="179" w:author="Lizzie Timmins (NESO)" w:date="2025-07-21T10:32:00Z">
        <w:r w:rsidR="00270720">
          <w:t>. Such agreement shall be documented</w:t>
        </w:r>
      </w:ins>
      <w:r>
        <w:t xml:space="preserve"> in the </w:t>
      </w:r>
      <w:r w:rsidR="00761736" w:rsidRPr="46A22706">
        <w:rPr>
          <w:b/>
          <w:bCs/>
        </w:rPr>
        <w:t>National Electricity Transmission</w:t>
      </w:r>
      <w:r w:rsidRPr="46A22706">
        <w:rPr>
          <w:b/>
          <w:bCs/>
        </w:rPr>
        <w:t xml:space="preserve"> System Warning - High Risk of Demand Reduction</w:t>
      </w:r>
      <w:del w:id="180" w:author="Sarah Johnson [NESO]" w:date="2025-08-21T12:59:00Z">
        <w:r w:rsidDel="00FA7BAA">
          <w:delText>)</w:delText>
        </w:r>
      </w:del>
      <w:r>
        <w:t xml:space="preserve"> </w:t>
      </w:r>
      <w:del w:id="181" w:author="Lizzie Timmins (NESO)" w:date="2025-07-21T10:30:00Z">
        <w:r w:rsidDel="00FA7BAA">
          <w:delText xml:space="preserve">either by </w:delText>
        </w:r>
        <w:r w:rsidRPr="46A22706" w:rsidDel="00FA7BAA">
          <w:rPr>
            <w:b/>
            <w:bCs/>
          </w:rPr>
          <w:delText>Customer</w:delText>
        </w:r>
        <w:r w:rsidDel="00FA7BAA">
          <w:delText xml:space="preserve"> voltage reduction or by </w:delText>
        </w:r>
        <w:r w:rsidRPr="46A22706" w:rsidDel="00FA7BAA">
          <w:rPr>
            <w:b/>
            <w:bCs/>
          </w:rPr>
          <w:delText>Demand Disconnection</w:delText>
        </w:r>
      </w:del>
      <w:ins w:id="182" w:author="Author">
        <w:r w:rsidR="00F83262">
          <w:t xml:space="preserve">and/or in the </w:t>
        </w:r>
        <w:r w:rsidR="00F83262" w:rsidRPr="46A22706">
          <w:rPr>
            <w:b/>
            <w:bCs/>
          </w:rPr>
          <w:t xml:space="preserve">Demand Control </w:t>
        </w:r>
        <w:r w:rsidR="00F83262">
          <w:t>instruction</w:t>
        </w:r>
      </w:ins>
      <w:r w:rsidR="007A116B">
        <w:t>.</w:t>
      </w:r>
    </w:p>
    <w:p w14:paraId="0066F004" w14:textId="6B9D7FBB" w:rsidR="00F83262" w:rsidRDefault="00F83262" w:rsidP="00097EBC">
      <w:pPr>
        <w:pStyle w:val="Level2Text"/>
        <w:numPr>
          <w:ilvl w:val="0"/>
          <w:numId w:val="15"/>
        </w:numPr>
        <w:ind w:left="1701" w:hanging="425"/>
        <w:rPr>
          <w:ins w:id="183" w:author="Author"/>
        </w:rPr>
      </w:pPr>
      <w:ins w:id="184" w:author="Author">
        <w:r>
          <w:t xml:space="preserve">if the </w:t>
        </w:r>
        <w:r w:rsidRPr="46A22706">
          <w:rPr>
            <w:b/>
            <w:bCs/>
          </w:rPr>
          <w:t>Demand Control</w:t>
        </w:r>
        <w:r>
          <w:t xml:space="preserve"> instruction relates to voltage reduction, and where the </w:t>
        </w:r>
        <w:r w:rsidRPr="46A22706">
          <w:rPr>
            <w:b/>
            <w:bCs/>
          </w:rPr>
          <w:t>Network Operator</w:t>
        </w:r>
        <w:r>
          <w:t xml:space="preserve"> has confirmed via their Week 24 submission that they are able to offer voltage reduction services, provide up to two voltage reduction stages of between 2 and 4 percent voltage reduction, each of which can reasonably be expected to deliver around 1.5 percent </w:t>
        </w:r>
        <w:r w:rsidRPr="46A22706">
          <w:rPr>
            <w:b/>
            <w:bCs/>
          </w:rPr>
          <w:t>Demand</w:t>
        </w:r>
        <w:r>
          <w:t xml:space="preserve"> reduction</w:t>
        </w:r>
      </w:ins>
      <w:ins w:id="185" w:author="Sarah Johnson [NESO]" w:date="2025-08-21T13:02:00Z">
        <w:r w:rsidR="4CA65A5C">
          <w:t xml:space="preserve"> provided always that</w:t>
        </w:r>
      </w:ins>
      <w:ins w:id="186" w:author="Rebecca Scott [NESO]" w:date="2025-08-27T18:32:00Z" w16du:dateUtc="2025-08-27T17:32:00Z">
        <w:r w:rsidR="00141087">
          <w:t>:</w:t>
        </w:r>
      </w:ins>
      <w:ins w:id="187" w:author="Author">
        <w:del w:id="188" w:author="Sarah Johnson [NESO]" w:date="2025-08-21T13:02:00Z">
          <w:r w:rsidDel="00F83262">
            <w:delText>;</w:delText>
          </w:r>
        </w:del>
      </w:ins>
    </w:p>
    <w:p w14:paraId="08128553" w14:textId="6F7B724B" w:rsidR="00F83262" w:rsidRPr="00075BA5" w:rsidRDefault="00F83262">
      <w:pPr>
        <w:pStyle w:val="Level2Text"/>
        <w:numPr>
          <w:ilvl w:val="0"/>
          <w:numId w:val="24"/>
        </w:numPr>
        <w:ind w:left="2127"/>
        <w:rPr>
          <w:ins w:id="189" w:author="Author"/>
        </w:rPr>
        <w:pPrChange w:id="190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191" w:author="Author">
        <w:r w:rsidRPr="46A22706">
          <w:rPr>
            <w:b/>
            <w:bCs/>
          </w:rPr>
          <w:t>The Company</w:t>
        </w:r>
        <w:r>
          <w:t xml:space="preserve"> shall specify the number of voltage reduction stages that the </w:t>
        </w:r>
        <w:r w:rsidRPr="46A22706">
          <w:rPr>
            <w:b/>
            <w:bCs/>
          </w:rPr>
          <w:t>Network Operator</w:t>
        </w:r>
        <w:r>
          <w:t xml:space="preserve"> should implement</w:t>
        </w:r>
      </w:ins>
      <w:ins w:id="192" w:author="Sarah Johnson [NESO]" w:date="2025-08-21T13:03:00Z">
        <w:r w:rsidR="15C7D424">
          <w:t>;</w:t>
        </w:r>
      </w:ins>
      <w:ins w:id="193" w:author="Author">
        <w:del w:id="194" w:author="Sarah Johnson [NESO]" w:date="2025-08-21T13:03:00Z">
          <w:r w:rsidDel="00F83262">
            <w:delText>.</w:delText>
          </w:r>
        </w:del>
      </w:ins>
    </w:p>
    <w:p w14:paraId="499179A6" w14:textId="7D9D124B" w:rsidR="00F83262" w:rsidRPr="00B62EC0" w:rsidRDefault="00F83262">
      <w:pPr>
        <w:pStyle w:val="Level2Text"/>
        <w:numPr>
          <w:ilvl w:val="0"/>
          <w:numId w:val="24"/>
        </w:numPr>
        <w:ind w:left="2127"/>
        <w:rPr>
          <w:ins w:id="195" w:author="Author"/>
        </w:rPr>
        <w:pPrChange w:id="196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197" w:author="Author">
        <w:r>
          <w:t xml:space="preserve">Each </w:t>
        </w:r>
        <w:r w:rsidRPr="46A22706">
          <w:rPr>
            <w:b/>
            <w:bCs/>
          </w:rPr>
          <w:t>Network Operator</w:t>
        </w:r>
        <w:r>
          <w:t xml:space="preserve"> shall abide by the instructions of </w:t>
        </w:r>
        <w:r w:rsidRPr="46A22706">
          <w:rPr>
            <w:b/>
            <w:bCs/>
          </w:rPr>
          <w:t>The Company</w:t>
        </w:r>
        <w:r>
          <w:t xml:space="preserve"> </w:t>
        </w:r>
        <w:proofErr w:type="gramStart"/>
        <w:r>
          <w:t>with regard to</w:t>
        </w:r>
        <w:proofErr w:type="gramEnd"/>
        <w:r>
          <w:t xml:space="preserve"> </w:t>
        </w:r>
        <w:r w:rsidRPr="46A22706">
          <w:rPr>
            <w:b/>
            <w:bCs/>
          </w:rPr>
          <w:t>Demand</w:t>
        </w:r>
        <w:r>
          <w:t xml:space="preserve"> reduction under OC6.5 by implementing voltage reduction</w:t>
        </w:r>
      </w:ins>
      <w:ins w:id="198" w:author="Sarah Johnson [NESO]" w:date="2025-08-21T13:03:00Z">
        <w:r w:rsidR="6F1B2F4C">
          <w:t>;</w:t>
        </w:r>
      </w:ins>
      <w:ins w:id="199" w:author="Author">
        <w:del w:id="200" w:author="Sarah Johnson [NESO]" w:date="2025-08-21T13:05:00Z">
          <w:r w:rsidDel="00F83262">
            <w:delText>.</w:delText>
          </w:r>
        </w:del>
      </w:ins>
      <w:ins w:id="201" w:author="Sarah Johnson [NESO]" w:date="2025-08-21T13:05:00Z">
        <w:r w:rsidR="62A81ABE">
          <w:t xml:space="preserve"> and</w:t>
        </w:r>
      </w:ins>
    </w:p>
    <w:p w14:paraId="6249CCC2" w14:textId="37AFBF1E" w:rsidR="00F83262" w:rsidRPr="00B47B6F" w:rsidDel="00B22293" w:rsidRDefault="00F83262">
      <w:pPr>
        <w:pStyle w:val="Level2Text"/>
        <w:numPr>
          <w:ilvl w:val="0"/>
          <w:numId w:val="24"/>
        </w:numPr>
        <w:ind w:left="2127"/>
        <w:rPr>
          <w:del w:id="202" w:author="Rebecca Scott [NESO]" w:date="2025-09-30T16:39:00Z" w16du:dateUtc="2025-09-30T15:39:00Z"/>
        </w:rPr>
        <w:pPrChange w:id="203" w:author="Rebecca Scott [NESO]" w:date="2025-09-30T16:38:00Z" w16du:dateUtc="2025-09-30T15:38:00Z">
          <w:pPr>
            <w:pStyle w:val="Level2Text"/>
            <w:numPr>
              <w:numId w:val="14"/>
            </w:numPr>
            <w:ind w:left="2923" w:hanging="360"/>
          </w:pPr>
        </w:pPrChange>
      </w:pPr>
      <w:ins w:id="204" w:author="Author">
        <w:r w:rsidRPr="46A22706">
          <w:rPr>
            <w:b/>
            <w:bCs/>
          </w:rPr>
          <w:t>Demand Control</w:t>
        </w:r>
        <w:r>
          <w:t xml:space="preserve"> initiated by voltage reduction shall be initiated as soon as possible </w:t>
        </w:r>
        <w:proofErr w:type="gramStart"/>
        <w:r>
          <w:t>but in any event</w:t>
        </w:r>
        <w:proofErr w:type="gramEnd"/>
        <w:r>
          <w:t xml:space="preserve"> no longer than two minutes from the instruction being received</w:t>
        </w:r>
      </w:ins>
      <w:ins w:id="205" w:author="Sarah Johnson [NESO]" w:date="2025-08-21T13:03:00Z">
        <w:r w:rsidR="3943B3E0">
          <w:t xml:space="preserve"> by </w:t>
        </w:r>
        <w:proofErr w:type="gramStart"/>
        <w:r w:rsidR="3943B3E0">
          <w:t>the</w:t>
        </w:r>
      </w:ins>
      <w:ins w:id="206" w:author="Sarah Johnson [NESO]" w:date="2025-08-21T13:04:00Z">
        <w:r w:rsidR="26CB3D8A">
          <w:t xml:space="preserve"> </w:t>
        </w:r>
      </w:ins>
      <w:ins w:id="207" w:author="Author">
        <w:r>
          <w:t xml:space="preserve"> from</w:t>
        </w:r>
        <w:proofErr w:type="gramEnd"/>
        <w:r>
          <w:t xml:space="preserve"> </w:t>
        </w:r>
        <w:r w:rsidRPr="46A22706">
          <w:rPr>
            <w:b/>
            <w:bCs/>
          </w:rPr>
          <w:t>The Company</w:t>
        </w:r>
        <w:del w:id="208" w:author="Sarah Johnson [NESO]" w:date="2025-08-21T13:06:00Z">
          <w:r w:rsidDel="00F83262">
            <w:delText>,</w:delText>
          </w:r>
        </w:del>
        <w:r>
          <w:t xml:space="preserve"> and completed within 10 minutes of the instruction being received from </w:t>
        </w:r>
        <w:r w:rsidRPr="46A22706">
          <w:rPr>
            <w:b/>
            <w:bCs/>
          </w:rPr>
          <w:t>The Company</w:t>
        </w:r>
        <w:r>
          <w:t>.</w:t>
        </w:r>
      </w:ins>
    </w:p>
    <w:p w14:paraId="0110E247" w14:textId="44CFE89A" w:rsidR="002A551E" w:rsidRPr="00B22293" w:rsidDel="00F83262" w:rsidRDefault="002A551E">
      <w:pPr>
        <w:pStyle w:val="Level2Text"/>
        <w:numPr>
          <w:ilvl w:val="0"/>
          <w:numId w:val="24"/>
        </w:numPr>
        <w:ind w:left="2127"/>
        <w:rPr>
          <w:del w:id="209" w:author="Author"/>
          <w:rFonts w:cs="Arial"/>
          <w:szCs w:val="22"/>
        </w:rPr>
        <w:pPrChange w:id="210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  <w:del w:id="211" w:author="Author">
        <w:r w:rsidRPr="00B22293" w:rsidDel="00F83262">
          <w:rPr>
            <w:rFonts w:cs="Arial"/>
            <w:szCs w:val="22"/>
          </w:rPr>
          <w:delText xml:space="preserve">(c) </w:delText>
        </w:r>
        <w:r w:rsidR="00B55617" w:rsidRPr="00B22293" w:rsidDel="00F83262">
          <w:rPr>
            <w:rFonts w:cs="Arial"/>
            <w:szCs w:val="22"/>
          </w:rPr>
          <w:delText xml:space="preserve">   </w:delText>
        </w:r>
        <w:r w:rsidRPr="00B22293" w:rsidDel="00F83262">
          <w:rPr>
            <w:rFonts w:cs="Arial"/>
            <w:b/>
            <w:szCs w:val="22"/>
          </w:rPr>
          <w:delText xml:space="preserve">Demand Control </w:delText>
        </w:r>
        <w:r w:rsidRPr="00B22293" w:rsidDel="00F83262">
          <w:rPr>
            <w:rFonts w:cs="Arial"/>
            <w:szCs w:val="22"/>
          </w:rPr>
          <w:delText xml:space="preserve">initiated by voltage reduction shall be initiated as soon as possible but in any event no longer than two minutes from the instruction being received from </w:delText>
        </w:r>
        <w:r w:rsidR="00BE071E" w:rsidRPr="00B22293" w:rsidDel="00F83262">
          <w:rPr>
            <w:b/>
          </w:rPr>
          <w:delText>The Company</w:delText>
        </w:r>
        <w:r w:rsidRPr="00B22293" w:rsidDel="00F83262">
          <w:rPr>
            <w:rFonts w:cs="Arial"/>
            <w:szCs w:val="22"/>
          </w:rPr>
          <w:delText xml:space="preserve">, and completed within 10 minutes of the instruction being received from </w:delText>
        </w:r>
        <w:r w:rsidR="00BE071E" w:rsidRPr="00B22293" w:rsidDel="00F83262">
          <w:rPr>
            <w:b/>
          </w:rPr>
          <w:delText>The Company</w:delText>
        </w:r>
        <w:r w:rsidRPr="00BE6A2E" w:rsidDel="00F83262">
          <w:delText>.</w:delText>
        </w:r>
      </w:del>
    </w:p>
    <w:p w14:paraId="7FC55E15" w14:textId="771B2393" w:rsidR="002A551E" w:rsidRPr="00B47B6F" w:rsidDel="00F83262" w:rsidRDefault="002A551E">
      <w:pPr>
        <w:pStyle w:val="Level2Text"/>
        <w:rPr>
          <w:del w:id="212" w:author="Author"/>
        </w:rPr>
        <w:pPrChange w:id="213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</w:p>
    <w:p w14:paraId="51B756D9" w14:textId="07F8A827" w:rsidR="002A551E" w:rsidDel="00F83262" w:rsidRDefault="002A551E">
      <w:pPr>
        <w:pStyle w:val="Level2Text"/>
        <w:rPr>
          <w:del w:id="214" w:author="Author"/>
        </w:rPr>
        <w:pPrChange w:id="215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  <w:del w:id="216" w:author="Author">
        <w:r w:rsidRPr="00B47B6F" w:rsidDel="00F83262">
          <w:delText xml:space="preserve">(d) </w:delText>
        </w:r>
        <w:r w:rsidR="00B55617" w:rsidRPr="00B47B6F" w:rsidDel="00F83262">
          <w:delText xml:space="preserve"> </w:delText>
        </w:r>
        <w:r w:rsidRPr="00B47B6F" w:rsidDel="00F83262">
          <w:rPr>
            <w:b/>
          </w:rPr>
          <w:delText>Demand Control</w:delText>
        </w:r>
        <w:r w:rsidRPr="00B47B6F" w:rsidDel="00F83262">
          <w:delText xml:space="preserve"> initiated by </w:delText>
        </w:r>
        <w:r w:rsidRPr="00B47B6F" w:rsidDel="00F83262">
          <w:rPr>
            <w:b/>
          </w:rPr>
          <w:delText>Demand Disconnection</w:delText>
        </w:r>
        <w:r w:rsidRPr="00B47B6F" w:rsidDel="00F83262">
          <w:delText xml:space="preserve"> shall be initiated as soon as possible but in any event no longer than two minutes from the instruction being received from </w:delText>
        </w:r>
        <w:r w:rsidR="00BE071E" w:rsidDel="00F83262">
          <w:rPr>
            <w:b/>
          </w:rPr>
          <w:delText>The Company</w:delText>
        </w:r>
        <w:r w:rsidRPr="00B47B6F" w:rsidDel="00F83262">
          <w:delText xml:space="preserve">, and completed within five minutes of the instruction being received from </w:delText>
        </w:r>
        <w:r w:rsidR="00BE071E" w:rsidDel="00F83262">
          <w:rPr>
            <w:b/>
          </w:rPr>
          <w:delText>The Company</w:delText>
        </w:r>
        <w:r w:rsidRPr="00BE6A2E" w:rsidDel="00F83262">
          <w:delText>.</w:delText>
        </w:r>
      </w:del>
    </w:p>
    <w:p w14:paraId="22A0757A" w14:textId="693B4982" w:rsidR="003B3BBF" w:rsidRDefault="003B3BBF">
      <w:pPr>
        <w:pStyle w:val="Level2Text"/>
        <w:numPr>
          <w:ilvl w:val="0"/>
          <w:numId w:val="24"/>
        </w:numPr>
        <w:ind w:left="2127"/>
        <w:pPrChange w:id="217" w:author="Rebecca Scott [NESO]" w:date="2025-09-30T16:39:00Z" w16du:dateUtc="2025-09-30T15:39:00Z">
          <w:pPr>
            <w:autoSpaceDE w:val="0"/>
            <w:autoSpaceDN w:val="0"/>
            <w:adjustRightInd w:val="0"/>
            <w:spacing w:line="240" w:lineRule="auto"/>
            <w:ind w:left="1843" w:hanging="425"/>
            <w:jc w:val="both"/>
          </w:pPr>
        </w:pPrChange>
      </w:pPr>
    </w:p>
    <w:p w14:paraId="62CFD21F" w14:textId="43C9131E" w:rsidR="002A551E" w:rsidRPr="00E220FC" w:rsidDel="00F26D1C" w:rsidRDefault="002A551E" w:rsidP="00F26D1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18" w:author="Rebecca Scott [NESO]" w:date="2025-08-27T18:42:00Z" w16du:dateUtc="2025-08-27T17:42:00Z"/>
          <w:rFonts w:ascii="Arial" w:hAnsi="Arial" w:cs="Arial"/>
          <w:sz w:val="20"/>
          <w:szCs w:val="20"/>
          <w:rPrChange w:id="219" w:author="Rebecca Scott [NESO]" w:date="2025-09-30T15:47:00Z" w16du:dateUtc="2025-09-30T14:47:00Z">
            <w:rPr>
              <w:del w:id="220" w:author="Rebecca Scott [NESO]" w:date="2025-08-27T18:42:00Z" w16du:dateUtc="2025-08-27T17:42:00Z"/>
              <w:rFonts w:cs="Arial"/>
            </w:rPr>
          </w:rPrChange>
        </w:rPr>
      </w:pPr>
      <w:del w:id="221" w:author="Author">
        <w:r w:rsidRPr="00E220FC" w:rsidDel="002A551E">
          <w:rPr>
            <w:rFonts w:ascii="Arial" w:hAnsi="Arial" w:cs="Arial"/>
            <w:sz w:val="20"/>
            <w:szCs w:val="20"/>
            <w:rPrChange w:id="222" w:author="Rebecca Scott [NESO]" w:date="2025-09-30T15:47:00Z" w16du:dateUtc="2025-09-30T14:47:00Z">
              <w:rPr>
                <w:rFonts w:cs="Arial"/>
              </w:rPr>
            </w:rPrChange>
          </w:rPr>
          <w:delText>(</w:delText>
        </w:r>
        <w:r w:rsidRPr="00E220FC" w:rsidDel="00050B5D">
          <w:rPr>
            <w:rFonts w:ascii="Arial" w:hAnsi="Arial" w:cs="Arial"/>
            <w:sz w:val="20"/>
            <w:szCs w:val="20"/>
            <w:rPrChange w:id="223" w:author="Rebecca Scott [NESO]" w:date="2025-09-30T15:47:00Z" w16du:dateUtc="2025-09-30T14:47:00Z">
              <w:rPr>
                <w:rFonts w:cs="Arial"/>
              </w:rPr>
            </w:rPrChange>
          </w:rPr>
          <w:delText>e</w:delText>
        </w:r>
        <w:r w:rsidRPr="00E220FC" w:rsidDel="002A551E">
          <w:rPr>
            <w:rFonts w:ascii="Arial" w:hAnsi="Arial" w:cs="Arial"/>
            <w:sz w:val="20"/>
            <w:szCs w:val="20"/>
            <w:rPrChange w:id="224" w:author="Rebecca Scott [NESO]" w:date="2025-09-30T15:47:00Z" w16du:dateUtc="2025-09-30T14:47:00Z">
              <w:rPr>
                <w:rFonts w:cs="Arial"/>
              </w:rPr>
            </w:rPrChange>
          </w:rPr>
          <w:delText xml:space="preserve">) </w:delText>
        </w:r>
        <w:r w:rsidRPr="00E220FC" w:rsidDel="00B55617">
          <w:rPr>
            <w:rFonts w:ascii="Arial" w:hAnsi="Arial" w:cs="Arial"/>
            <w:sz w:val="20"/>
            <w:szCs w:val="20"/>
            <w:rPrChange w:id="225" w:author="Rebecca Scott [NESO]" w:date="2025-09-30T15:47:00Z" w16du:dateUtc="2025-09-30T14:47:00Z">
              <w:rPr>
                <w:rFonts w:cs="Arial"/>
              </w:rPr>
            </w:rPrChange>
          </w:rPr>
          <w:delText xml:space="preserve">  </w:delText>
        </w:r>
      </w:del>
      <w:r w:rsidRPr="00E220FC">
        <w:rPr>
          <w:rFonts w:ascii="Arial" w:hAnsi="Arial" w:cs="Arial"/>
          <w:sz w:val="20"/>
          <w:szCs w:val="20"/>
          <w:rPrChange w:id="226" w:author="Rebecca Scott [NESO]" w:date="2025-09-30T15:47:00Z" w16du:dateUtc="2025-09-30T14:47:00Z">
            <w:rPr>
              <w:rFonts w:cs="Arial"/>
            </w:rPr>
          </w:rPrChange>
        </w:rPr>
        <w:t xml:space="preserve">Each </w:t>
      </w:r>
      <w:r w:rsidRPr="00E220FC">
        <w:rPr>
          <w:rFonts w:ascii="Arial" w:hAnsi="Arial" w:cs="Arial"/>
          <w:b/>
          <w:bCs/>
          <w:sz w:val="20"/>
          <w:szCs w:val="20"/>
          <w:rPrChange w:id="227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 xml:space="preserve">Network Operator </w:t>
      </w:r>
      <w:r w:rsidRPr="00E220FC">
        <w:rPr>
          <w:rFonts w:ascii="Arial" w:hAnsi="Arial" w:cs="Arial"/>
          <w:sz w:val="20"/>
          <w:szCs w:val="20"/>
          <w:rPrChange w:id="228" w:author="Rebecca Scott [NESO]" w:date="2025-09-30T15:47:00Z" w16du:dateUtc="2025-09-30T14:47:00Z">
            <w:rPr>
              <w:rFonts w:cs="Arial"/>
            </w:rPr>
          </w:rPrChange>
        </w:rPr>
        <w:t xml:space="preserve">must notify </w:t>
      </w:r>
      <w:r w:rsidR="00BE071E" w:rsidRPr="00E220FC">
        <w:rPr>
          <w:rFonts w:ascii="Arial" w:hAnsi="Arial" w:cs="Arial"/>
          <w:b/>
          <w:bCs/>
          <w:sz w:val="20"/>
          <w:szCs w:val="20"/>
          <w:rPrChange w:id="229" w:author="Rebecca Scott [NESO]" w:date="2025-09-30T15:47:00Z" w16du:dateUtc="2025-09-30T14:47:00Z">
            <w:rPr>
              <w:b/>
              <w:bCs/>
            </w:rPr>
          </w:rPrChange>
        </w:rPr>
        <w:t>The Company</w:t>
      </w:r>
      <w:r w:rsidRPr="00E220FC">
        <w:rPr>
          <w:rFonts w:ascii="Arial" w:hAnsi="Arial" w:cs="Arial"/>
          <w:b/>
          <w:bCs/>
          <w:sz w:val="20"/>
          <w:szCs w:val="20"/>
          <w:rPrChange w:id="230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 xml:space="preserve"> </w:t>
      </w:r>
      <w:r w:rsidRPr="00E220FC">
        <w:rPr>
          <w:rFonts w:ascii="Arial" w:hAnsi="Arial" w:cs="Arial"/>
          <w:sz w:val="20"/>
          <w:szCs w:val="20"/>
          <w:rPrChange w:id="231" w:author="Rebecca Scott [NESO]" w:date="2025-09-30T15:47:00Z" w16du:dateUtc="2025-09-30T14:47:00Z">
            <w:rPr>
              <w:rFonts w:cs="Arial"/>
            </w:rPr>
          </w:rPrChange>
        </w:rPr>
        <w:t xml:space="preserve">in writing by calendar week 24 each year, for the succeeding </w:t>
      </w:r>
      <w:r w:rsidRPr="00E220FC">
        <w:rPr>
          <w:rFonts w:ascii="Arial" w:hAnsi="Arial" w:cs="Arial"/>
          <w:b/>
          <w:bCs/>
          <w:sz w:val="20"/>
          <w:szCs w:val="20"/>
          <w:rPrChange w:id="232" w:author="Rebecca Scott [NESO]" w:date="2025-09-30T15:47:00Z" w16du:dateUtc="2025-09-30T14:47:00Z">
            <w:rPr>
              <w:rFonts w:cs="Arial"/>
              <w:b/>
              <w:bCs/>
            </w:rPr>
          </w:rPrChange>
        </w:rPr>
        <w:t>Financial Year</w:t>
      </w:r>
      <w:del w:id="233" w:author="Author">
        <w:r w:rsidRPr="00E220FC" w:rsidDel="002A551E">
          <w:rPr>
            <w:rFonts w:ascii="Arial" w:hAnsi="Arial" w:cs="Arial"/>
            <w:b/>
            <w:bCs/>
            <w:sz w:val="20"/>
            <w:szCs w:val="20"/>
            <w:rPrChange w:id="234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 xml:space="preserve"> </w:delText>
        </w:r>
        <w:r w:rsidRPr="00E220FC" w:rsidDel="002A551E">
          <w:rPr>
            <w:rFonts w:ascii="Arial" w:hAnsi="Arial" w:cs="Arial"/>
            <w:sz w:val="20"/>
            <w:szCs w:val="20"/>
            <w:rPrChange w:id="235" w:author="Rebecca Scott [NESO]" w:date="2025-09-30T15:47:00Z" w16du:dateUtc="2025-09-30T14:47:00Z">
              <w:rPr>
                <w:rFonts w:cs="Arial"/>
              </w:rPr>
            </w:rPrChange>
          </w:rPr>
          <w:delText>onwards</w:delText>
        </w:r>
      </w:del>
      <w:r w:rsidRPr="00E220FC">
        <w:rPr>
          <w:rFonts w:ascii="Arial" w:hAnsi="Arial" w:cs="Arial"/>
          <w:sz w:val="20"/>
          <w:szCs w:val="20"/>
          <w:rPrChange w:id="236" w:author="Rebecca Scott [NESO]" w:date="2025-09-30T15:47:00Z" w16du:dateUtc="2025-09-30T14:47:00Z">
            <w:rPr>
              <w:rFonts w:cs="Arial"/>
            </w:rPr>
          </w:rPrChange>
        </w:rPr>
        <w:t>, whether</w:t>
      </w:r>
      <w:ins w:id="237" w:author="Author">
        <w:r w:rsidR="00F83262" w:rsidRPr="00E220FC">
          <w:rPr>
            <w:rFonts w:ascii="Arial" w:hAnsi="Arial" w:cs="Arial"/>
            <w:sz w:val="20"/>
            <w:szCs w:val="20"/>
            <w:rPrChange w:id="238" w:author="Rebecca Scott [NESO]" w:date="2025-09-30T15:47:00Z" w16du:dateUtc="2025-09-30T14:47:00Z">
              <w:rPr/>
            </w:rPrChange>
          </w:rPr>
          <w:t xml:space="preserve"> they are able to offer a voltage reduction service.</w:t>
        </w:r>
      </w:ins>
      <w:del w:id="239" w:author="Sarah Johnson [NESO]" w:date="2025-08-21T13:06:00Z">
        <w:r w:rsidRPr="00E220FC" w:rsidDel="002A551E">
          <w:rPr>
            <w:rFonts w:ascii="Arial" w:hAnsi="Arial" w:cs="Arial"/>
            <w:sz w:val="20"/>
            <w:szCs w:val="20"/>
            <w:rPrChange w:id="240" w:author="Rebecca Scott [NESO]" w:date="2025-09-30T15:47:00Z" w16du:dateUtc="2025-09-30T14:47:00Z">
              <w:rPr>
                <w:rFonts w:cs="Arial"/>
              </w:rPr>
            </w:rPrChange>
          </w:rPr>
          <w:delText xml:space="preserve"> </w:delText>
        </w:r>
      </w:del>
      <w:del w:id="241" w:author="Author">
        <w:r w:rsidRPr="00E220FC" w:rsidDel="002A551E">
          <w:rPr>
            <w:rFonts w:ascii="Arial" w:hAnsi="Arial" w:cs="Arial"/>
            <w:b/>
            <w:bCs/>
            <w:sz w:val="20"/>
            <w:szCs w:val="20"/>
            <w:rPrChange w:id="242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>Demand</w:delText>
        </w:r>
        <w:r w:rsidRPr="00E220FC" w:rsidDel="002A551E">
          <w:rPr>
            <w:rFonts w:ascii="Arial" w:hAnsi="Arial" w:cs="Arial"/>
            <w:sz w:val="20"/>
            <w:szCs w:val="20"/>
            <w:rPrChange w:id="243" w:author="Rebecca Scott [NESO]" w:date="2025-09-30T15:47:00Z" w16du:dateUtc="2025-09-30T14:47:00Z">
              <w:rPr>
                <w:rFonts w:cs="Arial"/>
              </w:rPr>
            </w:rPrChange>
          </w:rPr>
          <w:delText xml:space="preserve"> </w:delText>
        </w:r>
        <w:r w:rsidRPr="00E220FC" w:rsidDel="002A551E">
          <w:rPr>
            <w:rFonts w:ascii="Arial" w:hAnsi="Arial" w:cs="Arial"/>
            <w:b/>
            <w:bCs/>
            <w:sz w:val="20"/>
            <w:szCs w:val="20"/>
            <w:rPrChange w:id="244" w:author="Rebecca Scott [NESO]" w:date="2025-09-30T15:47:00Z" w16du:dateUtc="2025-09-30T14:47:00Z">
              <w:rPr>
                <w:rFonts w:cs="Arial"/>
                <w:b/>
                <w:bCs/>
              </w:rPr>
            </w:rPrChange>
          </w:rPr>
          <w:delText>Contro</w:delText>
        </w:r>
        <w:r w:rsidRPr="00E220FC" w:rsidDel="002A551E">
          <w:rPr>
            <w:rFonts w:ascii="Arial" w:hAnsi="Arial" w:cs="Arial"/>
            <w:sz w:val="20"/>
            <w:szCs w:val="20"/>
            <w:rPrChange w:id="245" w:author="Rebecca Scott [NESO]" w:date="2025-09-30T15:47:00Z" w16du:dateUtc="2025-09-30T14:47:00Z">
              <w:rPr>
                <w:rFonts w:cs="Arial"/>
              </w:rPr>
            </w:rPrChange>
          </w:rPr>
          <w:delText xml:space="preserve">l is to be implemented either: </w:delText>
        </w:r>
      </w:del>
    </w:p>
    <w:p w14:paraId="7C61FB63" w14:textId="77777777" w:rsidR="00F26D1C" w:rsidRPr="002E4A30" w:rsidRDefault="00F26D1C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ins w:id="246" w:author="Rebecca Scott [NESO]" w:date="2025-08-27T18:42:00Z" w16du:dateUtc="2025-08-27T17:42:00Z"/>
          <w:rFonts w:cs="Arial"/>
        </w:rPr>
        <w:pPrChange w:id="247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</w:p>
    <w:p w14:paraId="0AA04DEB" w14:textId="60BCE5BA" w:rsidR="46A22706" w:rsidRPr="002E4A30" w:rsidRDefault="46A22706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48" w:author="Author"/>
          <w:rFonts w:cs="Arial"/>
        </w:rPr>
        <w:pPrChange w:id="249" w:author="Rebecca Scott [NESO]" w:date="2025-08-27T18:42:00Z" w16du:dateUtc="2025-08-27T17:42:00Z">
          <w:pPr>
            <w:spacing w:line="240" w:lineRule="auto"/>
            <w:ind w:left="1843"/>
            <w:jc w:val="both"/>
          </w:pPr>
        </w:pPrChange>
      </w:pPr>
    </w:p>
    <w:p w14:paraId="59BCDFBB" w14:textId="2DBB873A" w:rsidR="002A551E" w:rsidRPr="002E4A30" w:rsidDel="00F83262" w:rsidRDefault="002A551E">
      <w:pPr>
        <w:pStyle w:val="ListParagraph"/>
        <w:rPr>
          <w:del w:id="250" w:author="Author"/>
          <w:rFonts w:cs="Arial"/>
        </w:rPr>
        <w:pPrChange w:id="251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52" w:author="Author">
        <w:r w:rsidRPr="002E4A30" w:rsidDel="002A551E">
          <w:rPr>
            <w:rFonts w:cs="Arial"/>
          </w:rPr>
          <w:delText xml:space="preserve">i) </w:delText>
        </w:r>
      </w:del>
      <w:del w:id="253" w:author="Sarah Johnson [NESO]" w:date="2025-08-21T13:06:00Z">
        <w:r w:rsidRPr="002E4A30">
          <w:rPr>
            <w:rFonts w:cs="Arial"/>
          </w:rPr>
          <w:tab/>
        </w:r>
      </w:del>
      <w:del w:id="254" w:author="Author">
        <w:r w:rsidRPr="002E4A30" w:rsidDel="002A551E">
          <w:rPr>
            <w:rFonts w:cs="Arial"/>
          </w:rPr>
          <w:delText xml:space="preserve">by a combination of voltage reduction and </w:delText>
        </w:r>
      </w:del>
      <w:del w:id="255" w:author="Sarah Johnson [NESO]" w:date="2025-08-21T13:06:00Z">
        <w:r w:rsidRPr="002E4A30" w:rsidDel="002A551E">
          <w:rPr>
            <w:rFonts w:cs="Arial"/>
            <w:b/>
            <w:bCs/>
          </w:rPr>
          <w:delText>Demand Disconnection</w:delText>
        </w:r>
      </w:del>
      <w:del w:id="256" w:author="Author">
        <w:r w:rsidRPr="002E4A30" w:rsidDel="002A551E">
          <w:rPr>
            <w:rFonts w:cs="Arial"/>
          </w:rPr>
          <w:delText>; or</w:delText>
        </w:r>
      </w:del>
    </w:p>
    <w:p w14:paraId="3DDFE086" w14:textId="3EB7D9DF" w:rsidR="002A551E" w:rsidRPr="002E4A30" w:rsidDel="00F83262" w:rsidRDefault="002A551E">
      <w:pPr>
        <w:pStyle w:val="ListParagraph"/>
        <w:rPr>
          <w:del w:id="257" w:author="Author"/>
          <w:rFonts w:cs="Arial"/>
        </w:rPr>
        <w:pPrChange w:id="258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59" w:author="Author">
        <w:r w:rsidRPr="002E4A30" w:rsidDel="002A551E">
          <w:rPr>
            <w:rFonts w:cs="Arial"/>
          </w:rPr>
          <w:delText xml:space="preserve">ii) </w:delText>
        </w:r>
      </w:del>
      <w:del w:id="260" w:author="Sarah Johnson [NESO]" w:date="2025-08-21T13:06:00Z">
        <w:r w:rsidRPr="002E4A30">
          <w:rPr>
            <w:rFonts w:cs="Arial"/>
          </w:rPr>
          <w:tab/>
        </w:r>
      </w:del>
      <w:del w:id="261" w:author="Author">
        <w:r w:rsidRPr="002E4A30" w:rsidDel="002A551E">
          <w:rPr>
            <w:rFonts w:cs="Arial"/>
            <w:b/>
            <w:bCs/>
          </w:rPr>
          <w:delText>Demand Disconnection</w:delText>
        </w:r>
      </w:del>
      <w:del w:id="262" w:author="Sarah Johnson [NESO]" w:date="2025-08-21T13:06:00Z">
        <w:r w:rsidRPr="002E4A30" w:rsidDel="002A551E">
          <w:rPr>
            <w:rFonts w:cs="Arial"/>
          </w:rPr>
          <w:delText xml:space="preserve"> alone;</w:delText>
        </w:r>
      </w:del>
    </w:p>
    <w:p w14:paraId="50B55B7B" w14:textId="2E2E1176" w:rsidR="002A551E" w:rsidRPr="002E4A30" w:rsidDel="00F83262" w:rsidRDefault="002A551E">
      <w:pPr>
        <w:pStyle w:val="ListParagraph"/>
        <w:rPr>
          <w:del w:id="263" w:author="Author"/>
          <w:rFonts w:cs="Arial"/>
        </w:rPr>
        <w:pPrChange w:id="264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</w:p>
    <w:p w14:paraId="58835F9D" w14:textId="5690F626" w:rsidR="002A551E" w:rsidRPr="002E4A30" w:rsidDel="00E220FC" w:rsidRDefault="002A5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rPr>
          <w:del w:id="265" w:author="Rebecca Scott [NESO]" w:date="2025-09-30T15:47:00Z" w16du:dateUtc="2025-09-30T14:47:00Z"/>
          <w:rFonts w:cs="Arial"/>
        </w:rPr>
        <w:pPrChange w:id="266" w:author="Rebecca Scott [NESO]" w:date="2025-08-27T18:42:00Z" w16du:dateUtc="2025-08-27T17:42:00Z">
          <w:pPr>
            <w:autoSpaceDE w:val="0"/>
            <w:autoSpaceDN w:val="0"/>
            <w:adjustRightInd w:val="0"/>
            <w:spacing w:line="240" w:lineRule="auto"/>
            <w:ind w:left="1843"/>
            <w:jc w:val="both"/>
          </w:pPr>
        </w:pPrChange>
      </w:pPr>
      <w:del w:id="267" w:author="Author">
        <w:r w:rsidRPr="002E4A30" w:rsidDel="002A551E">
          <w:rPr>
            <w:rFonts w:cs="Arial"/>
          </w:rPr>
          <w:delText xml:space="preserve">together with the magnitude of the voltage reduction stages (where applicable) and for </w:delText>
        </w:r>
      </w:del>
      <w:del w:id="268" w:author="Sarah Johnson [NESO]" w:date="2025-08-21T13:06:00Z">
        <w:r w:rsidRPr="002E4A30" w:rsidDel="002A551E">
          <w:rPr>
            <w:rFonts w:cs="Arial"/>
            <w:b/>
            <w:bCs/>
          </w:rPr>
          <w:delText>Demand Disconnection</w:delText>
        </w:r>
      </w:del>
      <w:del w:id="269" w:author="Author">
        <w:r w:rsidRPr="002E4A30" w:rsidDel="002A551E">
          <w:rPr>
            <w:rFonts w:cs="Arial"/>
          </w:rPr>
          <w:delText xml:space="preserve"> stages, the demand reduction anticipated. </w:delText>
        </w:r>
      </w:del>
      <w:r w:rsidRPr="002E4A30">
        <w:rPr>
          <w:rFonts w:cs="Arial"/>
        </w:rPr>
        <w:t xml:space="preserve">Thereafter, any changes must be notified in writing to </w:t>
      </w:r>
      <w:r w:rsidR="00BE071E" w:rsidRPr="002E4A30">
        <w:rPr>
          <w:rFonts w:cs="Arial"/>
          <w:b/>
          <w:bCs/>
        </w:rPr>
        <w:t>The Company</w:t>
      </w:r>
      <w:r w:rsidRPr="002E4A30">
        <w:rPr>
          <w:rFonts w:cs="Arial"/>
          <w:b/>
          <w:bCs/>
        </w:rPr>
        <w:t xml:space="preserve"> </w:t>
      </w:r>
      <w:r w:rsidRPr="002E4A30">
        <w:rPr>
          <w:rFonts w:cs="Arial"/>
        </w:rPr>
        <w:t xml:space="preserve">at least 10 </w:t>
      </w:r>
      <w:r w:rsidRPr="002E4A30">
        <w:rPr>
          <w:rFonts w:cs="Arial"/>
          <w:b/>
          <w:bCs/>
        </w:rPr>
        <w:t xml:space="preserve">Business Days </w:t>
      </w:r>
      <w:r w:rsidRPr="002E4A30">
        <w:rPr>
          <w:rFonts w:cs="Arial"/>
        </w:rPr>
        <w:t>prior to the change coming into effect.</w:t>
      </w:r>
    </w:p>
    <w:p w14:paraId="42F7F362" w14:textId="77777777" w:rsidR="002A551E" w:rsidRPr="00B47B6F" w:rsidRDefault="002A551E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line="240" w:lineRule="auto"/>
        <w:ind w:left="1560" w:hanging="426"/>
        <w:jc w:val="both"/>
        <w:pPrChange w:id="270" w:author="Rebecca Scott [NESO]" w:date="2025-09-30T15:47:00Z" w16du:dateUtc="2025-09-30T14:47:00Z">
          <w:pPr>
            <w:pStyle w:val="Level2Text"/>
          </w:pPr>
        </w:pPrChange>
      </w:pPr>
    </w:p>
    <w:p w14:paraId="3D40DF47" w14:textId="03A5CE90" w:rsidR="00FA7BAA" w:rsidRPr="00B47B6F" w:rsidRDefault="00FA7BAA" w:rsidP="0031683D">
      <w:pPr>
        <w:pStyle w:val="Level2Text"/>
        <w:tabs>
          <w:tab w:val="left" w:pos="1418"/>
        </w:tabs>
        <w:ind w:left="1418" w:hanging="1418"/>
      </w:pPr>
      <w:r>
        <w:lastRenderedPageBreak/>
        <w:t>OC6.5.</w:t>
      </w:r>
      <w:ins w:id="271" w:author="Author">
        <w:r w:rsidR="00A357AD">
          <w:t>5</w:t>
        </w:r>
      </w:ins>
      <w:del w:id="272" w:author="Author">
        <w:r w:rsidDel="00FA7BAA">
          <w:delText>4</w:delText>
        </w:r>
      </w:del>
      <w:r>
        <w:tab/>
      </w:r>
      <w:del w:id="273" w:author="Author">
        <w:r w:rsidDel="00FA7BAA">
          <w:delText>(a)</w:delText>
        </w:r>
        <w:r>
          <w:tab/>
        </w:r>
      </w:del>
      <w:r>
        <w:t xml:space="preserve">Where </w:t>
      </w:r>
      <w:r w:rsidR="00BE071E" w:rsidRPr="46A22706">
        <w:rPr>
          <w:b/>
          <w:bCs/>
        </w:rPr>
        <w:t>The Company</w:t>
      </w:r>
      <w:r>
        <w:t xml:space="preserve"> wishes to instruct a </w:t>
      </w:r>
      <w:r w:rsidRPr="46A22706">
        <w:rPr>
          <w:b/>
          <w:bCs/>
        </w:rPr>
        <w:t>Demand</w:t>
      </w:r>
      <w:r>
        <w:t xml:space="preserve"> reduction of more than 20 per cent of </w:t>
      </w:r>
      <w:r w:rsidR="00BD3254">
        <w:t xml:space="preserve">a </w:t>
      </w:r>
      <w:r w:rsidR="000C7692">
        <w:rPr>
          <w:b/>
          <w:bCs/>
        </w:rPr>
        <w:t>Network Operator’s</w:t>
      </w:r>
      <w:r w:rsidR="00733354">
        <w:t xml:space="preserve"> </w:t>
      </w:r>
      <w:ins w:id="274" w:author="Lizzie Timmins (NESO)" w:date="2025-07-21T13:52:00Z">
        <w:r w:rsidR="00733354">
          <w:t xml:space="preserve">total </w:t>
        </w:r>
      </w:ins>
      <w:r w:rsidR="00733354" w:rsidRPr="46A22706">
        <w:rPr>
          <w:b/>
          <w:bCs/>
        </w:rPr>
        <w:t>Demand</w:t>
      </w:r>
      <w:r w:rsidR="00017378">
        <w:t>,</w:t>
      </w:r>
      <w:r w:rsidR="00D13F85" w:rsidRPr="46A22706">
        <w:rPr>
          <w:b/>
          <w:bCs/>
        </w:rPr>
        <w:t xml:space="preserve"> </w:t>
      </w:r>
      <w:ins w:id="275" w:author="Lizzie Timmins (NESO)" w:date="2025-07-21T13:53:00Z">
        <w:r w:rsidR="00D13F85">
          <w:t xml:space="preserve">and where </w:t>
        </w:r>
        <w:r w:rsidR="00D13F85" w:rsidRPr="46A22706">
          <w:rPr>
            <w:b/>
            <w:bCs/>
          </w:rPr>
          <w:t xml:space="preserve">The Company </w:t>
        </w:r>
        <w:r w:rsidR="00D13F85">
          <w:t xml:space="preserve">has sufficient time, </w:t>
        </w:r>
        <w:r w:rsidR="00D13F85" w:rsidRPr="46A22706">
          <w:rPr>
            <w:b/>
            <w:bCs/>
          </w:rPr>
          <w:t xml:space="preserve">The Company </w:t>
        </w:r>
        <w:r w:rsidR="00D13F85">
          <w:t>will initiate</w:t>
        </w:r>
      </w:ins>
      <w:ins w:id="276" w:author="Rebecca Scott [NESO]" w:date="2025-09-30T15:47:00Z" w16du:dateUtc="2025-09-30T14:47:00Z">
        <w:r w:rsidR="00E220FC">
          <w:t xml:space="preserve"> the</w:t>
        </w:r>
      </w:ins>
      <w:ins w:id="277" w:author="Lizzie Timmins (NESO)" w:date="2025-07-21T13:53:00Z">
        <w:r w:rsidR="00D13F85">
          <w:t xml:space="preserve"> </w:t>
        </w:r>
        <w:r w:rsidR="00D13F85" w:rsidRPr="46A22706">
          <w:rPr>
            <w:b/>
            <w:bCs/>
          </w:rPr>
          <w:t>DCRP</w:t>
        </w:r>
        <w:r w:rsidR="00D13F85">
          <w:t xml:space="preserve"> in accordance with OC6.9.</w:t>
        </w:r>
      </w:ins>
      <w:del w:id="278" w:author="Lizzie Timmins (NESO)" w:date="2025-07-21T13:53:00Z">
        <w:r w:rsidDel="00FA7BAA">
          <w:delText xml:space="preserve"> it shall, if it is able, issue a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 - High Risk of Demand Reduction</w:delText>
        </w:r>
        <w:r w:rsidDel="00FA7BAA">
          <w:delText xml:space="preserve"> to the </w:delText>
        </w:r>
        <w:r w:rsidRPr="46A22706" w:rsidDel="00FA7BAA">
          <w:rPr>
            <w:b/>
            <w:bCs/>
          </w:rPr>
          <w:delText>Network Operator</w:delText>
        </w:r>
        <w:r w:rsidDel="00FA7BAA">
          <w:delText xml:space="preserve"> by 1600 hours on the previous day. The warning will state the percentage level of </w:delText>
        </w:r>
        <w:r w:rsidRPr="46A22706" w:rsidDel="00FA7BAA">
          <w:rPr>
            <w:b/>
            <w:bCs/>
          </w:rPr>
          <w:delText xml:space="preserve">Demand </w:delText>
        </w:r>
        <w:r w:rsidDel="00FA7BAA">
          <w:delText xml:space="preserve">reduction that </w:delText>
        </w:r>
        <w:r w:rsidRPr="46A22706" w:rsidDel="00BE071E">
          <w:rPr>
            <w:b/>
            <w:bCs/>
          </w:rPr>
          <w:delText>The Company</w:delText>
        </w:r>
        <w:r w:rsidDel="00FA7BAA">
          <w:delText xml:space="preserve"> may want to instruct.</w:delText>
        </w:r>
      </w:del>
      <w:r>
        <w:t xml:space="preserve"> </w:t>
      </w:r>
    </w:p>
    <w:p w14:paraId="7CC2771D" w14:textId="79868739" w:rsidR="00FA7BAA" w:rsidRPr="00B47B6F" w:rsidDel="00A357AD" w:rsidRDefault="00FA7BAA" w:rsidP="0078060A">
      <w:pPr>
        <w:pStyle w:val="Level2Text"/>
        <w:rPr>
          <w:del w:id="279" w:author="Author"/>
        </w:rPr>
      </w:pPr>
      <w:del w:id="280" w:author="Author">
        <w:r w:rsidRPr="00B47B6F" w:rsidDel="00A357AD">
          <w:delText>(b)</w:delText>
        </w:r>
        <w:r w:rsidRPr="00B47B6F" w:rsidDel="00A357AD">
          <w:tab/>
          <w:delText xml:space="preserve">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will specify the percentage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that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may require in integral multiples of the percentage levels notified by </w:delText>
        </w:r>
        <w:r w:rsidRPr="00B47B6F" w:rsidDel="00A357AD">
          <w:rPr>
            <w:b/>
          </w:rPr>
          <w:delText>Users</w:delText>
        </w:r>
        <w:r w:rsidRPr="00B47B6F" w:rsidDel="00A357AD">
          <w:delText xml:space="preserve"> under OC6.5.3(</w:delText>
        </w:r>
        <w:r w:rsidR="004601BE" w:rsidDel="00A357AD">
          <w:delText>e</w:delText>
        </w:r>
        <w:r w:rsidRPr="00B47B6F" w:rsidDel="00A357AD">
          <w:delText xml:space="preserve">) up to (and including) 20 per cent and </w:delText>
        </w:r>
        <w:r w:rsidR="003E35E0" w:rsidDel="00A357AD">
          <w:delText xml:space="preserve">integral multiples </w:delText>
        </w:r>
        <w:r w:rsidRPr="00B47B6F" w:rsidDel="00A357AD">
          <w:delText xml:space="preserve">of </w:delText>
        </w:r>
        <w:r w:rsidR="003E35E0" w:rsidDel="00A357AD">
          <w:delText>between 4 and 6</w:delText>
        </w:r>
        <w:r w:rsidR="003E35E0" w:rsidRPr="00B47B6F" w:rsidDel="00A357AD">
          <w:delText xml:space="preserve"> </w:delText>
        </w:r>
        <w:r w:rsidRPr="00B47B6F" w:rsidDel="00A357AD">
          <w:delText xml:space="preserve">per cent above 20 per cent and will not relate to more than 40 per cent of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on the </w:delText>
        </w:r>
        <w:r w:rsidRPr="00B47B6F" w:rsidDel="00A357AD">
          <w:rPr>
            <w:b/>
          </w:rPr>
          <w:delText>User System</w:delText>
        </w:r>
        <w:r w:rsidRPr="00B47B6F" w:rsidDel="00A357AD">
          <w:delText xml:space="preserve"> of a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. </w:delText>
        </w:r>
      </w:del>
    </w:p>
    <w:p w14:paraId="4B6088F3" w14:textId="578FF2B5" w:rsidR="00FA7BAA" w:rsidRPr="00B47B6F" w:rsidDel="00A357AD" w:rsidRDefault="00FA7BAA" w:rsidP="0078060A">
      <w:pPr>
        <w:pStyle w:val="Level2Text"/>
        <w:rPr>
          <w:del w:id="281" w:author="Author"/>
        </w:rPr>
      </w:pPr>
      <w:del w:id="282" w:author="Author">
        <w:r w:rsidRPr="00B47B6F" w:rsidDel="00A357AD">
          <w:delText>(c)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issued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on the previous day, on receipt of it</w:delText>
        </w:r>
        <w:r w:rsidR="00362830" w:rsidDel="00A357AD">
          <w:delText>,</w:delText>
        </w:r>
        <w:r w:rsidRPr="00B47B6F" w:rsidDel="00A357AD">
          <w:delText xml:space="preserve"> the relevant</w:delText>
        </w:r>
        <w:r w:rsidRPr="00B47B6F" w:rsidDel="00A357AD">
          <w:rPr>
            <w:b/>
          </w:rPr>
          <w:delText xml:space="preserve"> Network Operator</w:delText>
        </w:r>
        <w:r w:rsidRPr="00B47B6F" w:rsidDel="00A357AD">
          <w:delText xml:space="preserve"> shall make available the percentage reduction in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specified for use within the period of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 xml:space="preserve">. </w:delText>
        </w:r>
      </w:del>
    </w:p>
    <w:p w14:paraId="51729E07" w14:textId="3E4319C0" w:rsidR="00FA7BAA" w:rsidRPr="00B47B6F" w:rsidDel="00A357AD" w:rsidRDefault="00FA7BAA" w:rsidP="0078060A">
      <w:pPr>
        <w:pStyle w:val="Level2Text"/>
        <w:rPr>
          <w:del w:id="283" w:author="Author"/>
        </w:rPr>
      </w:pPr>
      <w:del w:id="284" w:author="Author">
        <w:r w:rsidRPr="00B47B6F" w:rsidDel="00A357AD">
          <w:delText>(d)</w:delText>
        </w:r>
        <w:r w:rsidRPr="00B47B6F" w:rsidDel="00A357AD">
          <w:tab/>
          <w:delText xml:space="preserve">If </w:delText>
        </w:r>
        <w:r w:rsidR="00BE071E" w:rsidDel="00A357AD">
          <w:rPr>
            <w:b/>
          </w:rPr>
          <w:delText>The Company</w:delText>
        </w:r>
        <w:r w:rsidRPr="00B47B6F" w:rsidDel="00A357AD">
          <w:delText xml:space="preserve"> has not issued the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 - High Risk of Demand Reduction</w:delText>
        </w:r>
        <w:r w:rsidRPr="00B47B6F" w:rsidDel="00A357AD">
          <w:delText xml:space="preserve"> by 1600 hours the previous day, but after that time, the </w:delText>
        </w:r>
        <w:r w:rsidRPr="00B47B6F" w:rsidDel="00A357AD">
          <w:rPr>
            <w:b/>
          </w:rPr>
          <w:delText>Network Operator</w:delText>
        </w:r>
        <w:r w:rsidRPr="00B47B6F" w:rsidDel="00A357AD">
          <w:delText xml:space="preserve"> shall make available as much of the required </w:delText>
        </w:r>
        <w:r w:rsidRPr="00B47B6F" w:rsidDel="00A357AD">
          <w:rPr>
            <w:b/>
          </w:rPr>
          <w:delText>Demand</w:delText>
        </w:r>
        <w:r w:rsidRPr="00B47B6F" w:rsidDel="00A357AD">
          <w:delText xml:space="preserve"> reduction as it is able, for use within the period of the</w:delText>
        </w:r>
        <w:r w:rsidRPr="00B47B6F" w:rsidDel="00A357AD">
          <w:rPr>
            <w:b/>
          </w:rPr>
          <w:delText xml:space="preserve"> </w:delText>
        </w:r>
        <w:r w:rsidR="00761736" w:rsidRPr="00B47B6F" w:rsidDel="00A357AD">
          <w:rPr>
            <w:b/>
          </w:rPr>
          <w:delText>National Electricity Transmission</w:delText>
        </w:r>
        <w:r w:rsidRPr="00BE6A2E" w:rsidDel="00A357AD">
          <w:rPr>
            <w:b/>
          </w:rPr>
          <w:delText xml:space="preserve"> System</w:delText>
        </w:r>
        <w:r w:rsidRPr="00B47B6F" w:rsidDel="00A357AD">
          <w:rPr>
            <w:b/>
          </w:rPr>
          <w:delText xml:space="preserve"> Warning</w:delText>
        </w:r>
        <w:r w:rsidRPr="00B47B6F" w:rsidDel="00A357AD">
          <w:delText>.</w:delText>
        </w:r>
      </w:del>
    </w:p>
    <w:p w14:paraId="352564E2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769C12FB" w14:textId="5EDCAB83" w:rsidR="00FA7BAA" w:rsidRPr="00B47B6F" w:rsidDel="00A357AD" w:rsidRDefault="00FA7BAA" w:rsidP="0078060A">
      <w:pPr>
        <w:pStyle w:val="Level2Text"/>
        <w:tabs>
          <w:tab w:val="left" w:pos="1418"/>
        </w:tabs>
        <w:ind w:hanging="1843"/>
        <w:rPr>
          <w:del w:id="285" w:author="Author"/>
        </w:rPr>
      </w:pPr>
      <w:r>
        <w:t>OC6.5.</w:t>
      </w:r>
      <w:ins w:id="286" w:author="Author">
        <w:r w:rsidR="00A357AD">
          <w:t>6</w:t>
        </w:r>
      </w:ins>
      <w:del w:id="287" w:author="Author">
        <w:r w:rsidDel="00FA7BAA">
          <w:delText>5</w:delText>
        </w:r>
      </w:del>
      <w:r>
        <w:tab/>
      </w:r>
      <w:del w:id="288" w:author="Author">
        <w:r w:rsidDel="00FA7BAA">
          <w:delText>(a)</w:delText>
        </w:r>
        <w:r>
          <w:tab/>
        </w:r>
        <w:r w:rsidDel="00FA7BAA">
          <w:delText xml:space="preserve">If </w:delText>
        </w:r>
        <w:r w:rsidRPr="46A22706" w:rsidDel="00BE071E">
          <w:rPr>
            <w:b/>
            <w:bCs/>
          </w:rPr>
          <w:delText>The Company</w:delText>
        </w:r>
        <w:r w:rsidDel="00FA7BAA">
          <w:delText xml:space="preserve"> has given a</w:delText>
        </w:r>
        <w:r w:rsidRPr="46A22706" w:rsidDel="00FA7BAA">
          <w:rPr>
            <w:b/>
            <w:bCs/>
          </w:rPr>
          <w:delText xml:space="preserve">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 - High Risk of Demand Reduction</w:delText>
        </w:r>
        <w:r w:rsidDel="00FA7BAA">
          <w:delText xml:space="preserve"> to a </w:delText>
        </w:r>
        <w:r w:rsidRPr="46A22706" w:rsidDel="00FA7BAA">
          <w:rPr>
            <w:b/>
            <w:bCs/>
          </w:rPr>
          <w:delText>Network Operator</w:delText>
        </w:r>
        <w:r w:rsidDel="00FA7BAA">
          <w:delText xml:space="preserve">, and has issued it by 1600 hours on the previous day, it can instruct the </w:delText>
        </w:r>
        <w:r w:rsidRPr="46A22706" w:rsidDel="00FA7BAA">
          <w:rPr>
            <w:b/>
            <w:bCs/>
          </w:rPr>
          <w:delText>Network Operator</w:delText>
        </w:r>
        <w:r w:rsidDel="00FA7BAA">
          <w:delText xml:space="preserve"> to reduce its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by the percentage specified in the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</w:delText>
        </w:r>
        <w:r w:rsidDel="00DB08E5">
          <w:delText>.</w:delText>
        </w:r>
      </w:del>
    </w:p>
    <w:p w14:paraId="5C912211" w14:textId="6A60D5C8" w:rsidR="00FA7BAA" w:rsidRDefault="00FA7BAA" w:rsidP="00097EBC">
      <w:pPr>
        <w:pStyle w:val="Level2Text"/>
        <w:tabs>
          <w:tab w:val="left" w:pos="1418"/>
        </w:tabs>
        <w:ind w:hanging="1843"/>
      </w:pPr>
      <w:r>
        <w:t>(</w:t>
      </w:r>
      <w:ins w:id="289" w:author="Author">
        <w:r w:rsidR="00A357AD">
          <w:t>a</w:t>
        </w:r>
      </w:ins>
      <w:del w:id="290" w:author="Author">
        <w:r w:rsidDel="00FA7BAA">
          <w:delText>b</w:delText>
        </w:r>
      </w:del>
      <w:r>
        <w:t>)</w:t>
      </w:r>
      <w:r>
        <w:tab/>
      </w:r>
      <w:ins w:id="291" w:author="Lizzie Timmins (NESO)" w:date="2025-07-21T14:55:00Z">
        <w:r w:rsidR="00B61325">
          <w:t xml:space="preserve">Where </w:t>
        </w:r>
      </w:ins>
      <w:r w:rsidR="00BE071E" w:rsidRPr="46A22706">
        <w:rPr>
          <w:b/>
          <w:bCs/>
        </w:rPr>
        <w:t>The Company</w:t>
      </w:r>
      <w:r>
        <w:t xml:space="preserve"> </w:t>
      </w:r>
      <w:ins w:id="292" w:author="Lizzie Timmins (NESO)" w:date="2025-07-21T14:56:00Z">
        <w:r w:rsidR="00B61325">
          <w:t>wishes to instr</w:t>
        </w:r>
        <w:r w:rsidR="00120C70">
          <w:t xml:space="preserve">uct a </w:t>
        </w:r>
        <w:r w:rsidR="007619E9" w:rsidRPr="46A22706">
          <w:rPr>
            <w:b/>
            <w:bCs/>
          </w:rPr>
          <w:t>Demand</w:t>
        </w:r>
        <w:r w:rsidR="007619E9">
          <w:t xml:space="preserve"> reduction of more than 20 per of </w:t>
        </w:r>
      </w:ins>
      <w:ins w:id="293" w:author="Rebecca Scott [NESO]" w:date="2025-08-27T18:38:00Z" w16du:dateUtc="2025-08-27T17:38:00Z">
        <w:r w:rsidR="006E6164">
          <w:t xml:space="preserve">the </w:t>
        </w:r>
        <w:r w:rsidR="006E6164">
          <w:rPr>
            <w:b/>
            <w:bCs/>
          </w:rPr>
          <w:t>Netw</w:t>
        </w:r>
      </w:ins>
      <w:ins w:id="294" w:author="Rebecca Scott [NESO]" w:date="2025-08-27T18:39:00Z" w16du:dateUtc="2025-08-27T17:39:00Z">
        <w:r w:rsidR="006E6164">
          <w:rPr>
            <w:b/>
            <w:bCs/>
          </w:rPr>
          <w:t>ork Operato</w:t>
        </w:r>
        <w:r w:rsidR="006E6164" w:rsidRPr="006E6164">
          <w:rPr>
            <w:b/>
            <w:bCs/>
          </w:rPr>
          <w:t>r</w:t>
        </w:r>
        <w:r w:rsidR="006E6164" w:rsidRPr="006E6164">
          <w:rPr>
            <w:b/>
            <w:bCs/>
            <w:rPrChange w:id="295" w:author="Rebecca Scott [NESO]" w:date="2025-08-27T18:39:00Z" w16du:dateUtc="2025-08-27T17:39:00Z">
              <w:rPr/>
            </w:rPrChange>
          </w:rPr>
          <w:t>’s</w:t>
        </w:r>
      </w:ins>
      <w:ins w:id="296" w:author="Lizzie Timmins (NESO)" w:date="2025-07-21T14:56:00Z">
        <w:r w:rsidR="007619E9">
          <w:t xml:space="preserve"> total </w:t>
        </w:r>
        <w:r w:rsidR="007619E9" w:rsidRPr="46A22706">
          <w:rPr>
            <w:b/>
            <w:bCs/>
          </w:rPr>
          <w:t>Demand</w:t>
        </w:r>
        <w:r w:rsidR="007619E9">
          <w:t xml:space="preserve"> and where </w:t>
        </w:r>
        <w:r w:rsidR="007619E9" w:rsidRPr="46A22706">
          <w:rPr>
            <w:b/>
            <w:bCs/>
          </w:rPr>
          <w:t>The Company</w:t>
        </w:r>
        <w:r w:rsidR="007619E9">
          <w:t xml:space="preserve"> does not ha</w:t>
        </w:r>
      </w:ins>
      <w:ins w:id="297" w:author="Sarah Johnson [NESO]" w:date="2025-08-21T13:09:00Z">
        <w:r w:rsidR="07AA5D47">
          <w:t>ve</w:t>
        </w:r>
      </w:ins>
      <w:ins w:id="298" w:author="Lizzie Timmins (NESO)" w:date="2025-07-21T14:56:00Z">
        <w:r w:rsidR="007619E9">
          <w:t xml:space="preserve"> sufficient time to initiate</w:t>
        </w:r>
      </w:ins>
      <w:ins w:id="299" w:author="Rebecca Scott [NESO]" w:date="2025-08-27T18:40:00Z" w16du:dateUtc="2025-08-27T17:40:00Z">
        <w:r w:rsidR="00784FCA">
          <w:t xml:space="preserve"> the</w:t>
        </w:r>
      </w:ins>
      <w:ins w:id="300" w:author="Lizzie Timmins (NESO)" w:date="2025-07-21T14:56:00Z">
        <w:r w:rsidR="007619E9">
          <w:t xml:space="preserve"> </w:t>
        </w:r>
        <w:r w:rsidR="007619E9" w:rsidRPr="46A22706">
          <w:rPr>
            <w:b/>
            <w:bCs/>
          </w:rPr>
          <w:t>DCRP</w:t>
        </w:r>
        <w:r w:rsidR="007619E9">
          <w:t xml:space="preserve"> in accordance with OC6.9, </w:t>
        </w:r>
        <w:r w:rsidR="007619E9" w:rsidRPr="46A22706">
          <w:rPr>
            <w:b/>
            <w:bCs/>
          </w:rPr>
          <w:t>The Company</w:t>
        </w:r>
        <w:r w:rsidR="007619E9">
          <w:t xml:space="preserve"> shall liaise with the </w:t>
        </w:r>
        <w:r w:rsidR="007619E9" w:rsidRPr="46A22706">
          <w:rPr>
            <w:b/>
            <w:bCs/>
          </w:rPr>
          <w:t>Network Operator</w:t>
        </w:r>
        <w:r w:rsidR="007619E9">
          <w:t xml:space="preserve"> to agree how many </w:t>
        </w:r>
        <w:r w:rsidR="007619E9" w:rsidRPr="46A22706">
          <w:rPr>
            <w:b/>
            <w:bCs/>
          </w:rPr>
          <w:t>Load Blocks</w:t>
        </w:r>
        <w:r w:rsidR="007619E9">
          <w:t xml:space="preserve"> can be made available within the required timescales.</w:t>
        </w:r>
      </w:ins>
      <w:del w:id="301" w:author="Lizzie Timmins (NESO)" w:date="2025-07-21T14:56:00Z">
        <w:r w:rsidDel="00FA7BAA">
          <w:delText>accepts that if it has not issued the</w:delText>
        </w:r>
        <w:r w:rsidRPr="46A22706" w:rsidDel="00FA7BAA">
          <w:rPr>
            <w:b/>
            <w:bCs/>
          </w:rPr>
          <w:delText xml:space="preserve">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 - High Risk of Demand Reduction</w:delText>
        </w:r>
        <w:r w:rsidDel="00FA7BAA">
          <w:delText xml:space="preserve"> by 1600 hours on the previous day or if it has issued it by 1600 hours on the previous day, but it requires a further percentage of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reduction (which may be in excess of 40 per cent of the total </w:delText>
        </w:r>
        <w:r w:rsidRPr="46A22706" w:rsidDel="00FA7BAA">
          <w:rPr>
            <w:b/>
            <w:bCs/>
          </w:rPr>
          <w:delText>Demand</w:delText>
        </w:r>
        <w:r w:rsidDel="00FA7BAA">
          <w:delText xml:space="preserve"> on the </w:delText>
        </w:r>
        <w:r w:rsidRPr="46A22706" w:rsidDel="00FA7BAA">
          <w:rPr>
            <w:b/>
            <w:bCs/>
          </w:rPr>
          <w:delText>User System</w:delText>
        </w:r>
        <w:r w:rsidDel="00FA7BAA">
          <w:delText xml:space="preserve"> of the</w:delText>
        </w:r>
        <w:r w:rsidRPr="46A22706" w:rsidDel="00FA7BAA">
          <w:rPr>
            <w:b/>
            <w:bCs/>
          </w:rPr>
          <w:delText xml:space="preserve"> Network Operator</w:delText>
        </w:r>
        <w:r w:rsidDel="00FA7BAA">
          <w:delText xml:space="preserve"> from that set out in the </w:delText>
        </w:r>
        <w:r w:rsidRPr="46A22706" w:rsidDel="00761736">
          <w:rPr>
            <w:b/>
            <w:bCs/>
          </w:rPr>
          <w:delText>National Electricity Transmission</w:delText>
        </w:r>
        <w:r w:rsidRPr="46A22706" w:rsidDel="00FA7BAA">
          <w:rPr>
            <w:b/>
            <w:bCs/>
          </w:rPr>
          <w:delText xml:space="preserve"> System Warning</w:delText>
        </w:r>
        <w:r w:rsidDel="00896D7E">
          <w:delText>)</w:delText>
        </w:r>
        <w:r w:rsidDel="00FA7BAA">
          <w:delText>, it can only receive an amount that can be made available at that time by the</w:delText>
        </w:r>
        <w:r w:rsidRPr="46A22706" w:rsidDel="00FA7BAA">
          <w:rPr>
            <w:b/>
            <w:bCs/>
          </w:rPr>
          <w:delText xml:space="preserve"> Network Operator</w:delText>
        </w:r>
        <w:r w:rsidDel="00FA7BAA">
          <w:delText>.</w:delText>
        </w:r>
      </w:del>
    </w:p>
    <w:p w14:paraId="5AB1C34F" w14:textId="0E83146C" w:rsidR="0005656F" w:rsidDel="00245235" w:rsidRDefault="0005656F" w:rsidP="0005656F">
      <w:pPr>
        <w:pStyle w:val="Level2Text"/>
        <w:rPr>
          <w:del w:id="302" w:author="Lizzie Timmins (NESO)" w:date="2025-07-21T14:57:00Z" w16du:dateUtc="2025-07-21T13:57:00Z"/>
        </w:rPr>
      </w:pPr>
      <w:del w:id="303" w:author="Lizzie Timmins (NESO)" w:date="2025-07-21T14:57:00Z" w16du:dateUtc="2025-07-21T13:57:00Z">
        <w:r w:rsidDel="00245235">
          <w:delText>(</w:delText>
        </w:r>
      </w:del>
      <w:ins w:id="304" w:author="Author">
        <w:del w:id="305" w:author="Lizzie Timmins (NESO)" w:date="2025-07-21T14:57:00Z" w16du:dateUtc="2025-07-21T13:57:00Z">
          <w:r w:rsidR="00A357AD" w:rsidDel="00245235">
            <w:delText>b</w:delText>
          </w:r>
        </w:del>
      </w:ins>
      <w:del w:id="306" w:author="Lizzie Timmins (NESO)" w:date="2025-07-21T14:57:00Z" w16du:dateUtc="2025-07-21T13:57:00Z">
        <w:r w:rsidDel="00245235">
          <w:delText>)</w:delText>
        </w:r>
        <w:r w:rsidDel="00245235">
          <w:tab/>
        </w:r>
        <w:bookmarkStart w:id="307" w:name="_Hlk146719117"/>
        <w:r w:rsidDel="00245235">
          <w:delText xml:space="preserve">Where the </w:delText>
        </w:r>
      </w:del>
      <w:ins w:id="308" w:author="Author">
        <w:del w:id="309" w:author="Lizzie Timmins (NESO)" w:date="2025-07-21T14:57:00Z" w16du:dateUtc="2025-07-21T13:57:00Z">
          <w:r w:rsidR="00A357AD" w:rsidDel="00245235">
            <w:rPr>
              <w:b/>
              <w:bCs/>
            </w:rPr>
            <w:delText xml:space="preserve">Demand </w:delText>
          </w:r>
          <w:r w:rsidR="00A357AD" w:rsidRPr="00097EBC" w:rsidDel="00245235">
            <w:rPr>
              <w:b/>
              <w:bCs/>
            </w:rPr>
            <w:delText>Control</w:delText>
          </w:r>
          <w:r w:rsidR="00A357AD" w:rsidDel="00245235">
            <w:delText xml:space="preserve"> </w:delText>
          </w:r>
        </w:del>
      </w:ins>
      <w:del w:id="310" w:author="Lizzie Timmins (NESO)" w:date="2025-07-21T14:57:00Z" w16du:dateUtc="2025-07-21T13:57:00Z">
        <w:r w:rsidRPr="00A357AD" w:rsidDel="00245235">
          <w:delText>instruction</w:delText>
        </w:r>
        <w:r w:rsidDel="00245235">
          <w:delText xml:space="preserve"> relates to not more than 20 per cent of its total </w:delText>
        </w:r>
        <w:r w:rsidDel="00245235">
          <w:rPr>
            <w:b/>
            <w:bCs/>
          </w:rPr>
          <w:delText>Demand</w:delText>
        </w:r>
        <w:r w:rsidDel="00245235">
          <w:delText xml:space="preserve"> each </w:delText>
        </w:r>
        <w:r w:rsidDel="00245235">
          <w:rPr>
            <w:b/>
            <w:bCs/>
          </w:rPr>
          <w:delText>Network Operator</w:delText>
        </w:r>
        <w:r w:rsidDel="00245235">
          <w:delText xml:space="preserve"> will implement the instruction, in accordance with OC6.5.3.</w:delText>
        </w:r>
      </w:del>
    </w:p>
    <w:p w14:paraId="709E9EFD" w14:textId="7FC5DF45" w:rsidR="0005656F" w:rsidRDefault="0005656F" w:rsidP="0005656F">
      <w:pPr>
        <w:pStyle w:val="Level2Text"/>
      </w:pPr>
      <w:r>
        <w:t>(</w:t>
      </w:r>
      <w:ins w:id="311" w:author="Lizzie Timmins (NESO)" w:date="2025-07-21T14:57:00Z" w16du:dateUtc="2025-07-21T13:57:00Z">
        <w:r w:rsidR="00245235">
          <w:t>b</w:t>
        </w:r>
      </w:ins>
      <w:del w:id="312" w:author="Author">
        <w:r w:rsidDel="00A357AD">
          <w:delText>d</w:delText>
        </w:r>
      </w:del>
      <w:r>
        <w:t>)</w:t>
      </w:r>
      <w:r>
        <w:tab/>
        <w:t xml:space="preserve">Where a single </w:t>
      </w:r>
      <w:ins w:id="313" w:author="Author">
        <w:r w:rsidR="00A357AD">
          <w:rPr>
            <w:b/>
            <w:bCs/>
          </w:rPr>
          <w:t xml:space="preserve">Demand </w:t>
        </w:r>
        <w:r w:rsidR="00A357AD" w:rsidRPr="00097EBC">
          <w:rPr>
            <w:b/>
            <w:bCs/>
          </w:rPr>
          <w:t>Control</w:t>
        </w:r>
        <w:r w:rsidR="00A357AD">
          <w:t xml:space="preserve"> </w:t>
        </w:r>
      </w:ins>
      <w:r w:rsidRPr="00A357AD">
        <w:t>instruction</w:t>
      </w:r>
      <w:r>
        <w:t xml:space="preserve"> relates to more than 20 per cent of its total </w:t>
      </w:r>
      <w:r>
        <w:rPr>
          <w:b/>
          <w:bCs/>
        </w:rPr>
        <w:t>Demand</w:t>
      </w:r>
      <w:r>
        <w:t xml:space="preserve"> each </w:t>
      </w:r>
      <w:r>
        <w:rPr>
          <w:b/>
          <w:bCs/>
        </w:rPr>
        <w:t>Network Operator</w:t>
      </w:r>
      <w:r>
        <w:t xml:space="preserve"> will:</w:t>
      </w:r>
    </w:p>
    <w:p w14:paraId="10464254" w14:textId="06241D52" w:rsidR="0005656F" w:rsidRDefault="0005656F">
      <w:pPr>
        <w:pStyle w:val="Level2Text"/>
        <w:numPr>
          <w:ilvl w:val="0"/>
          <w:numId w:val="25"/>
        </w:numPr>
        <w:pPrChange w:id="314" w:author="Rebecca Scott [NESO]" w:date="2025-09-30T15:46:00Z" w16du:dateUtc="2025-09-30T14:46:00Z">
          <w:pPr>
            <w:pStyle w:val="Level2Text"/>
            <w:ind w:left="2158" w:hanging="740"/>
          </w:pPr>
        </w:pPrChange>
      </w:pPr>
      <w:del w:id="315" w:author="Rebecca Scott [NESO]" w:date="2025-09-30T15:46:00Z" w16du:dateUtc="2025-09-30T14:46:00Z">
        <w:r w:rsidDel="00E220FC">
          <w:tab/>
        </w:r>
      </w:del>
      <w:del w:id="316" w:author="Rebecca Scott [NESO]" w:date="2025-08-27T18:44:00Z" w16du:dateUtc="2025-08-27T17:44:00Z">
        <w:r w:rsidDel="00467026">
          <w:delText>(</w:delText>
        </w:r>
      </w:del>
      <w:del w:id="317" w:author="Rebecca Scott [NESO]" w:date="2025-09-30T15:46:00Z" w16du:dateUtc="2025-09-30T14:46:00Z">
        <w:r w:rsidDel="00E220FC">
          <w:delText>i</w:delText>
        </w:r>
      </w:del>
      <w:del w:id="318" w:author="Rebecca Scott [NESO]" w:date="2025-08-27T18:44:00Z" w16du:dateUtc="2025-08-27T17:44:00Z">
        <w:r w:rsidDel="00467026">
          <w:delText>)</w:delText>
        </w:r>
      </w:del>
      <w:del w:id="319" w:author="Rebecca Scott [NESO]" w:date="2025-09-30T15:46:00Z" w16du:dateUtc="2025-09-30T14:46:00Z">
        <w:r w:rsidDel="00E220FC">
          <w:tab/>
        </w:r>
      </w:del>
      <w:r>
        <w:t>implement that part of the instruction relating to</w:t>
      </w:r>
      <w:ins w:id="320" w:author="Sarah Johnson [NESO]" w:date="2025-08-21T13:10:00Z">
        <w:r w:rsidR="5F690C2A">
          <w:t>,</w:t>
        </w:r>
      </w:ins>
      <w:r>
        <w:t xml:space="preserve"> up to and including</w:t>
      </w:r>
      <w:ins w:id="321" w:author="Sarah Johnson [NESO]" w:date="2025-08-21T13:10:00Z">
        <w:r w:rsidR="4F363ECF">
          <w:t>,</w:t>
        </w:r>
      </w:ins>
      <w:r>
        <w:t xml:space="preserve"> 20 per cent of </w:t>
      </w:r>
      <w:r>
        <w:rPr>
          <w:b/>
          <w:bCs/>
        </w:rPr>
        <w:t xml:space="preserve">Demand </w:t>
      </w:r>
      <w:ins w:id="322" w:author="Rebecca Scott [NESO]" w:date="2025-07-21T08:31:00Z" w16du:dateUtc="2025-07-21T07:31:00Z">
        <w:r w:rsidR="00DC412D" w:rsidRPr="46A22706">
          <w:rPr>
            <w:rPrChange w:id="323" w:author="Lizzie Timmins (NESO)" w:date="2025-07-21T14:58:00Z">
              <w:rPr>
                <w:b/>
                <w:bCs/>
              </w:rPr>
            </w:rPrChange>
          </w:rPr>
          <w:t>r</w:t>
        </w:r>
      </w:ins>
      <w:del w:id="324" w:author="Rebecca Scott [NESO]" w:date="2025-07-21T08:31:00Z" w16du:dateUtc="2025-07-21T07:31:00Z">
        <w:r w:rsidRPr="46A22706" w:rsidDel="0005656F">
          <w:rPr>
            <w:rPrChange w:id="325" w:author="Lizzie Timmins (NESO)" w:date="2025-07-21T14:58:00Z">
              <w:rPr>
                <w:b/>
                <w:bCs/>
              </w:rPr>
            </w:rPrChange>
          </w:rPr>
          <w:delText>R</w:delText>
        </w:r>
      </w:del>
      <w:r w:rsidRPr="007676E6">
        <w:rPr>
          <w:rPrChange w:id="326" w:author="Lizzie Timmins (NESO)" w:date="2025-07-21T14:58:00Z">
            <w:rPr>
              <w:b/>
              <w:bCs/>
            </w:rPr>
          </w:rPrChange>
        </w:rPr>
        <w:t>eduction</w:t>
      </w:r>
      <w:r>
        <w:t xml:space="preserve"> in accordance with OC6.5.</w:t>
      </w:r>
      <w:del w:id="327" w:author="Author">
        <w:r w:rsidDel="0005656F">
          <w:delText>3</w:delText>
        </w:r>
      </w:del>
      <w:ins w:id="328" w:author="Author">
        <w:r w:rsidR="00A357AD">
          <w:t>4</w:t>
        </w:r>
      </w:ins>
      <w:ins w:id="329" w:author="Sarah Johnson [NESO]" w:date="2025-08-21T13:10:00Z">
        <w:r w:rsidR="1C63EB54">
          <w:t>;</w:t>
        </w:r>
      </w:ins>
      <w:del w:id="330" w:author="Sarah Johnson [NESO]" w:date="2025-08-21T13:12:00Z">
        <w:r w:rsidDel="0005656F">
          <w:delText>.</w:delText>
        </w:r>
      </w:del>
      <w:ins w:id="331" w:author="Sarah Johnson [NESO]" w:date="2025-08-21T13:12:00Z">
        <w:r w:rsidR="550879C9">
          <w:t xml:space="preserve"> </w:t>
        </w:r>
        <w:proofErr w:type="gramStart"/>
        <w:r w:rsidR="550879C9">
          <w:t>and..</w:t>
        </w:r>
      </w:ins>
      <w:proofErr w:type="gramEnd"/>
    </w:p>
    <w:p w14:paraId="66665CCE" w14:textId="23AE6700" w:rsidR="00DF4E6D" w:rsidRPr="00B47B6F" w:rsidRDefault="0005656F">
      <w:pPr>
        <w:pStyle w:val="Level2Text"/>
        <w:numPr>
          <w:ilvl w:val="0"/>
          <w:numId w:val="25"/>
        </w:numPr>
        <w:pPrChange w:id="332" w:author="Rebecca Scott [NESO]" w:date="2025-09-30T15:46:00Z" w16du:dateUtc="2025-09-30T14:46:00Z">
          <w:pPr>
            <w:pStyle w:val="Level2Text"/>
            <w:ind w:left="2158" w:hanging="740"/>
          </w:pPr>
        </w:pPrChange>
      </w:pPr>
      <w:del w:id="333" w:author="Rebecca Scott [NESO]" w:date="2025-09-30T15:46:00Z" w16du:dateUtc="2025-09-30T14:46:00Z">
        <w:r w:rsidDel="00E220FC">
          <w:tab/>
        </w:r>
      </w:del>
      <w:del w:id="334" w:author="Rebecca Scott [NESO]" w:date="2025-08-27T18:44:00Z" w16du:dateUtc="2025-08-27T17:44:00Z">
        <w:r w:rsidDel="00467026">
          <w:delText>(</w:delText>
        </w:r>
      </w:del>
      <w:del w:id="335" w:author="Rebecca Scott [NESO]" w:date="2025-09-30T15:46:00Z" w16du:dateUtc="2025-09-30T14:46:00Z">
        <w:r w:rsidDel="00E220FC">
          <w:delText>ii</w:delText>
        </w:r>
      </w:del>
      <w:del w:id="336" w:author="Rebecca Scott [NESO]" w:date="2025-08-27T18:44:00Z" w16du:dateUtc="2025-08-27T17:44:00Z">
        <w:r w:rsidDel="00467026">
          <w:delText>)</w:delText>
        </w:r>
      </w:del>
      <w:del w:id="337" w:author="Rebecca Scott [NESO]" w:date="2025-09-30T15:46:00Z" w16du:dateUtc="2025-09-30T14:46:00Z">
        <w:r w:rsidDel="00E220FC">
          <w:tab/>
        </w:r>
        <w:r w:rsidDel="00E220FC">
          <w:tab/>
        </w:r>
      </w:del>
      <w:r>
        <w:t>once the</w:t>
      </w:r>
      <w:del w:id="338" w:author="Sarah Johnson [NESO]" w:date="2025-08-21T13:11:00Z">
        <w:r w:rsidDel="0005656F">
          <w:delText>se</w:delText>
        </w:r>
      </w:del>
      <w:r>
        <w:t xml:space="preserve"> instructions have been </w:t>
      </w:r>
      <w:r w:rsidRPr="00303FC9">
        <w:t>implemented</w:t>
      </w:r>
      <w:r>
        <w:t xml:space="preserve"> by</w:t>
      </w:r>
      <w:r w:rsidRPr="00303FC9">
        <w:t xml:space="preserve"> the </w:t>
      </w:r>
      <w:r w:rsidRPr="00225AA5">
        <w:rPr>
          <w:b/>
          <w:bCs/>
        </w:rPr>
        <w:t>Network Operator</w:t>
      </w:r>
      <w:ins w:id="339" w:author="Sarah Johnson [NESO]" w:date="2025-08-21T13:11:00Z">
        <w:r w:rsidR="487D3FC8" w:rsidRPr="00225AA5">
          <w:rPr>
            <w:b/>
            <w:bCs/>
          </w:rPr>
          <w:t xml:space="preserve"> </w:t>
        </w:r>
        <w:r w:rsidR="487D3FC8" w:rsidRPr="46A22706">
          <w:rPr>
            <w:rPrChange w:id="340" w:author="Sarah Johnson [NESO]" w:date="2025-08-21T13:11:00Z">
              <w:rPr>
                <w:b/>
                <w:bCs/>
              </w:rPr>
            </w:rPrChange>
          </w:rPr>
          <w:t>in accordance with OC6.5.6 (a) (</w:t>
        </w:r>
        <w:proofErr w:type="spellStart"/>
        <w:r w:rsidR="487D3FC8" w:rsidRPr="46A22706">
          <w:rPr>
            <w:rPrChange w:id="341" w:author="Sarah Johnson [NESO]" w:date="2025-08-21T13:11:00Z">
              <w:rPr>
                <w:b/>
                <w:bCs/>
              </w:rPr>
            </w:rPrChange>
          </w:rPr>
          <w:t>i</w:t>
        </w:r>
        <w:proofErr w:type="spellEnd"/>
        <w:r w:rsidR="487D3FC8" w:rsidRPr="46A22706">
          <w:rPr>
            <w:rPrChange w:id="342" w:author="Sarah Johnson [NESO]" w:date="2025-08-21T13:11:00Z">
              <w:rPr>
                <w:b/>
                <w:bCs/>
              </w:rPr>
            </w:rPrChange>
          </w:rPr>
          <w:t>)</w:t>
        </w:r>
      </w:ins>
      <w:r>
        <w:t xml:space="preserve">, </w:t>
      </w:r>
      <w:r>
        <w:rPr>
          <w:rStyle w:val="ui-provider"/>
        </w:rPr>
        <w:t xml:space="preserve">any further </w:t>
      </w:r>
      <w:r>
        <w:rPr>
          <w:rStyle w:val="Strong"/>
        </w:rPr>
        <w:t>Demand</w:t>
      </w:r>
      <w:r>
        <w:rPr>
          <w:rStyle w:val="ui-provider"/>
        </w:rPr>
        <w:t xml:space="preserve"> </w:t>
      </w:r>
      <w:r>
        <w:rPr>
          <w:rStyle w:val="Strong"/>
        </w:rPr>
        <w:t>Disconnection</w:t>
      </w:r>
      <w:r>
        <w:rPr>
          <w:rStyle w:val="ui-provider"/>
        </w:rPr>
        <w:t xml:space="preserve"> above those implemented in OC6.5.</w:t>
      </w:r>
      <w:del w:id="343" w:author="Author">
        <w:r w:rsidRPr="46A22706" w:rsidDel="0005656F">
          <w:rPr>
            <w:rStyle w:val="ui-provider"/>
          </w:rPr>
          <w:delText>5</w:delText>
        </w:r>
      </w:del>
      <w:ins w:id="344" w:author="Author">
        <w:r w:rsidR="00A357AD" w:rsidRPr="46A22706">
          <w:rPr>
            <w:rStyle w:val="ui-provider"/>
          </w:rPr>
          <w:t>6</w:t>
        </w:r>
      </w:ins>
      <w:r>
        <w:rPr>
          <w:rStyle w:val="ui-provider"/>
        </w:rPr>
        <w:t>(</w:t>
      </w:r>
      <w:ins w:id="345" w:author="Sarah Johnson [NESO]" w:date="2025-08-21T13:12:00Z">
        <w:r w:rsidR="375F0979">
          <w:rPr>
            <w:rStyle w:val="ui-provider"/>
          </w:rPr>
          <w:t>a</w:t>
        </w:r>
      </w:ins>
      <w:del w:id="346" w:author="Author">
        <w:r w:rsidRPr="46A22706" w:rsidDel="0005656F">
          <w:rPr>
            <w:rStyle w:val="ui-provider"/>
          </w:rPr>
          <w:delText>d</w:delText>
        </w:r>
      </w:del>
      <w:r>
        <w:rPr>
          <w:rStyle w:val="ui-provider"/>
        </w:rPr>
        <w:t>)(</w:t>
      </w:r>
      <w:proofErr w:type="spellStart"/>
      <w:r>
        <w:rPr>
          <w:rStyle w:val="ui-provider"/>
        </w:rPr>
        <w:t>i</w:t>
      </w:r>
      <w:proofErr w:type="spellEnd"/>
      <w:r>
        <w:rPr>
          <w:rStyle w:val="ui-provider"/>
        </w:rPr>
        <w:t>) shall</w:t>
      </w:r>
      <w:ins w:id="347" w:author="Author">
        <w:r w:rsidR="00490EDF" w:rsidRPr="46A22706">
          <w:rPr>
            <w:rStyle w:val="ui-provider"/>
          </w:rPr>
          <w:t xml:space="preserve"> be implemented </w:t>
        </w:r>
      </w:ins>
      <w:ins w:id="348" w:author="Lizzie Timmins (NESO)" w:date="2025-07-21T14:58:00Z" w16du:dateUtc="2025-07-21T13:58:00Z">
        <w:r w:rsidR="00835368" w:rsidRPr="46A22706">
          <w:rPr>
            <w:rStyle w:val="ui-provider"/>
          </w:rPr>
          <w:t>on a</w:t>
        </w:r>
      </w:ins>
      <w:ins w:id="349" w:author="Author">
        <w:r w:rsidR="00B7039C" w:rsidRPr="46A22706">
          <w:rPr>
            <w:rStyle w:val="ui-provider"/>
          </w:rPr>
          <w:t xml:space="preserve"> </w:t>
        </w:r>
        <w:r w:rsidR="00490EDF" w:rsidRPr="46A22706">
          <w:rPr>
            <w:rStyle w:val="ui-provider"/>
          </w:rPr>
          <w:t>best endeavours</w:t>
        </w:r>
      </w:ins>
      <w:ins w:id="350" w:author="Lizzie Timmins (NESO)" w:date="2025-07-21T14:58:00Z" w16du:dateUtc="2025-07-21T13:58:00Z">
        <w:r w:rsidR="00835368" w:rsidRPr="46A22706">
          <w:rPr>
            <w:rStyle w:val="ui-provider"/>
          </w:rPr>
          <w:t xml:space="preserve"> basis.</w:t>
        </w:r>
      </w:ins>
      <w:del w:id="351" w:author="Lizzie Timmins (NESO)" w:date="2025-07-21T14:59:00Z" w16du:dateUtc="2025-07-21T13:59:00Z">
        <w:r w:rsidRPr="46A22706" w:rsidDel="0005656F">
          <w:rPr>
            <w:rStyle w:val="ui-provider"/>
          </w:rPr>
          <w:delText xml:space="preserve">take up to 5 additional minutes from the instruction being received from </w:delText>
        </w:r>
        <w:r w:rsidRPr="46A22706" w:rsidDel="0005656F">
          <w:rPr>
            <w:rStyle w:val="Strong"/>
          </w:rPr>
          <w:delText>The Company</w:delText>
        </w:r>
        <w:r w:rsidRPr="46A22706" w:rsidDel="0005656F">
          <w:rPr>
            <w:rStyle w:val="ui-provider"/>
          </w:rPr>
          <w:delText xml:space="preserve"> for each extra 4 to 6 per cent of </w:delText>
        </w:r>
        <w:r w:rsidRPr="46A22706" w:rsidDel="0005656F">
          <w:rPr>
            <w:rStyle w:val="Strong"/>
          </w:rPr>
          <w:delText>Demand</w:delText>
        </w:r>
        <w:r w:rsidRPr="46A22706" w:rsidDel="0005656F">
          <w:rPr>
            <w:rStyle w:val="ui-provider"/>
          </w:rPr>
          <w:delText xml:space="preserve"> being disconnected.</w:delText>
        </w:r>
        <w:r w:rsidDel="0005656F">
          <w:delText xml:space="preserve"> </w:delText>
        </w:r>
      </w:del>
      <w:bookmarkEnd w:id="307"/>
    </w:p>
    <w:p w14:paraId="3515A202" w14:textId="758B565B" w:rsidR="0005656F" w:rsidRPr="00B47B6F" w:rsidRDefault="00414574" w:rsidP="00414574">
      <w:pPr>
        <w:pStyle w:val="Level2Text"/>
      </w:pPr>
      <w:r>
        <w:t>(</w:t>
      </w:r>
      <w:ins w:id="352" w:author="Lizzie Timmins (NESO)" w:date="2025-07-21T15:00:00Z">
        <w:r w:rsidR="00DB7BBE">
          <w:t>c</w:t>
        </w:r>
      </w:ins>
      <w:del w:id="353" w:author="Author">
        <w:r w:rsidDel="00414574">
          <w:delText>e</w:delText>
        </w:r>
      </w:del>
      <w:r>
        <w:t>)</w:t>
      </w:r>
      <w:r>
        <w:tab/>
        <w:t xml:space="preserve">Where </w:t>
      </w:r>
      <w:proofErr w:type="gramStart"/>
      <w:r w:rsidRPr="46A22706">
        <w:rPr>
          <w:b/>
          <w:bCs/>
        </w:rPr>
        <w:t>The</w:t>
      </w:r>
      <w:proofErr w:type="gramEnd"/>
      <w:r w:rsidRPr="46A22706">
        <w:rPr>
          <w:b/>
          <w:bCs/>
        </w:rPr>
        <w:t xml:space="preserve"> Company</w:t>
      </w:r>
      <w:r>
        <w:t xml:space="preserve"> issues a </w:t>
      </w:r>
      <w:r w:rsidRPr="46A22706">
        <w:rPr>
          <w:b/>
          <w:bCs/>
        </w:rPr>
        <w:t>Network Operator</w:t>
      </w:r>
      <w:r>
        <w:t xml:space="preserve"> with consecutive instructions to reduce </w:t>
      </w:r>
      <w:r w:rsidRPr="46A22706">
        <w:rPr>
          <w:b/>
          <w:bCs/>
        </w:rPr>
        <w:t>Demand</w:t>
      </w:r>
      <w:r>
        <w:t xml:space="preserve">, the </w:t>
      </w:r>
      <w:r w:rsidRPr="46A22706">
        <w:rPr>
          <w:b/>
          <w:bCs/>
        </w:rPr>
        <w:t>Network Operator</w:t>
      </w:r>
      <w:r>
        <w:t xml:space="preserve"> will complete instructions in the order they were issued by </w:t>
      </w:r>
      <w:r w:rsidRPr="46A22706">
        <w:rPr>
          <w:b/>
          <w:bCs/>
        </w:rPr>
        <w:t>The Company</w:t>
      </w:r>
      <w:r>
        <w:t xml:space="preserve"> and will not start to execute any instruction until any preceding instruction has been completed, unless </w:t>
      </w:r>
      <w:ins w:id="354" w:author="Sarah Johnson [NESO]" w:date="2025-08-21T13:12:00Z">
        <w:r w:rsidR="176D86EE">
          <w:t xml:space="preserve">otherwise </w:t>
        </w:r>
      </w:ins>
      <w:r>
        <w:t xml:space="preserve">agreed with </w:t>
      </w:r>
      <w:r w:rsidRPr="46A22706">
        <w:rPr>
          <w:b/>
          <w:bCs/>
        </w:rPr>
        <w:t>The Company</w:t>
      </w:r>
      <w:r>
        <w:t>.</w:t>
      </w:r>
    </w:p>
    <w:p w14:paraId="6A36325D" w14:textId="196E55CE" w:rsidR="00FA7BAA" w:rsidRPr="00BE6A2E" w:rsidDel="00014949" w:rsidRDefault="00FA7BAA" w:rsidP="0078060A">
      <w:pPr>
        <w:pStyle w:val="Level1Text"/>
        <w:rPr>
          <w:del w:id="355" w:author="Rebecca Scott [NESO]" w:date="2025-07-21T08:33:00Z" w16du:dateUtc="2025-07-21T07:33:00Z"/>
          <w:color w:val="auto"/>
        </w:rPr>
      </w:pPr>
      <w:r w:rsidRPr="00BE6A2E">
        <w:rPr>
          <w:color w:val="auto"/>
        </w:rPr>
        <w:t>OC6.5.</w:t>
      </w:r>
      <w:ins w:id="356" w:author="Author">
        <w:r w:rsidR="00A357AD">
          <w:rPr>
            <w:color w:val="auto"/>
          </w:rPr>
          <w:t>7</w:t>
        </w:r>
      </w:ins>
      <w:del w:id="357" w:author="Author">
        <w:r w:rsidRPr="00BE6A2E" w:rsidDel="00A357AD">
          <w:rPr>
            <w:color w:val="auto"/>
          </w:rPr>
          <w:delText>6</w:delText>
        </w:r>
      </w:del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has been </w:t>
      </w:r>
      <w:del w:id="358" w:author="Author">
        <w:r w:rsidRPr="00BE6A2E" w:rsidDel="00A357AD">
          <w:rPr>
            <w:color w:val="auto"/>
          </w:rPr>
          <w:delText xml:space="preserve">applied </w:delText>
        </w:r>
      </w:del>
      <w:ins w:id="359" w:author="Author">
        <w:r w:rsidR="00A357AD">
          <w:rPr>
            <w:color w:val="auto"/>
          </w:rPr>
          <w:t>implemented</w:t>
        </w:r>
        <w:r w:rsidR="00A357AD" w:rsidRPr="00BE6A2E">
          <w:rPr>
            <w:color w:val="auto"/>
          </w:rPr>
          <w:t xml:space="preserve"> </w:t>
        </w:r>
      </w:ins>
      <w:r w:rsidRPr="00BE6A2E">
        <w:rPr>
          <w:color w:val="auto"/>
        </w:rPr>
        <w:t>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BE071E">
        <w:rPr>
          <w:b/>
        </w:rPr>
        <w:t>The Company</w:t>
      </w:r>
      <w:r w:rsidRPr="00BE6A2E">
        <w:rPr>
          <w:color w:val="auto"/>
        </w:rPr>
        <w:t>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may interchange the </w:t>
      </w:r>
      <w:ins w:id="360" w:author="Author">
        <w:r w:rsidR="00A357AD">
          <w:rPr>
            <w:b/>
            <w:bCs/>
            <w:color w:val="auto"/>
          </w:rPr>
          <w:t xml:space="preserve">Load Blocks </w:t>
        </w:r>
        <w:r w:rsidR="00A357AD">
          <w:rPr>
            <w:color w:val="auto"/>
          </w:rPr>
          <w:t>disconnected</w:t>
        </w:r>
      </w:ins>
      <w:ins w:id="361" w:author="Lizzie Timmins (NESO)" w:date="2025-07-21T10:48:00Z" w16du:dateUtc="2025-07-21T09:48:00Z">
        <w:r w:rsidR="004E6F52">
          <w:rPr>
            <w:color w:val="auto"/>
          </w:rPr>
          <w:t>,</w:t>
        </w:r>
      </w:ins>
      <w:ins w:id="362" w:author="Rebecca Scott [NESO]" w:date="2025-08-27T18:45:00Z" w16du:dateUtc="2025-08-27T17:45:00Z">
        <w:r w:rsidR="006C5CBE">
          <w:rPr>
            <w:color w:val="auto"/>
          </w:rPr>
          <w:t xml:space="preserve"> where practicable,</w:t>
        </w:r>
      </w:ins>
      <w:del w:id="363" w:author="Rebecca Scott [NESO]" w:date="2025-08-27T18:45:00Z" w16du:dateUtc="2025-08-27T17:45:00Z">
        <w:r w:rsidRPr="00097EBC" w:rsidDel="006C5CBE">
          <w:rPr>
            <w:rPrChange w:id="364" w:author="Author">
              <w:rPr>
                <w:b/>
              </w:rPr>
            </w:rPrChange>
          </w:rPr>
          <w:delText>C</w:delText>
        </w:r>
      </w:del>
      <w:del w:id="365" w:author="Author">
        <w:r w:rsidRPr="00097EBC" w:rsidDel="00A357AD">
          <w:rPr>
            <w:rPrChange w:id="366" w:author="Author">
              <w:rPr>
                <w:b/>
              </w:rPr>
            </w:rPrChange>
          </w:rPr>
          <w:delText>ustomers</w:delText>
        </w:r>
        <w:r w:rsidRPr="00BE6A2E" w:rsidDel="00A357AD">
          <w:rPr>
            <w:color w:val="auto"/>
          </w:rPr>
          <w:delText xml:space="preserve"> to whom the </w:delText>
        </w:r>
        <w:r w:rsidRPr="00BE6A2E" w:rsidDel="00A357AD">
          <w:rPr>
            <w:b/>
            <w:color w:val="auto"/>
          </w:rPr>
          <w:delText>Demand</w:delText>
        </w:r>
        <w:r w:rsidRPr="00BE6A2E" w:rsidDel="00A357AD">
          <w:rPr>
            <w:color w:val="auto"/>
          </w:rPr>
          <w:delText xml:space="preserve"> reduction has been applied</w:delText>
        </w:r>
      </w:del>
      <w:del w:id="367" w:author="Rebecca Scott [NESO]" w:date="2025-07-21T08:32:00Z" w16du:dateUtc="2025-07-21T07:32:00Z">
        <w:r w:rsidRPr="00BE6A2E" w:rsidDel="00014949">
          <w:rPr>
            <w:color w:val="auto"/>
          </w:rPr>
          <w:delText xml:space="preserve"> </w:delText>
        </w:r>
      </w:del>
      <w:del w:id="368" w:author="Author">
        <w:r w:rsidRPr="00BE6A2E" w:rsidDel="00190160">
          <w:rPr>
            <w:color w:val="auto"/>
          </w:rPr>
          <w:delText>provided that</w:delText>
        </w:r>
      </w:del>
      <w:ins w:id="369" w:author="Author">
        <w:r w:rsidR="00190160">
          <w:rPr>
            <w:color w:val="auto"/>
          </w:rPr>
          <w:t xml:space="preserve"> in consultation with </w:t>
        </w:r>
        <w:r w:rsidR="00190160">
          <w:rPr>
            <w:b/>
            <w:bCs/>
            <w:color w:val="auto"/>
          </w:rPr>
          <w:t>The Company</w:t>
        </w:r>
      </w:ins>
      <w:ins w:id="370" w:author="Lizzie Timmins (NESO)" w:date="2025-07-21T15:01:00Z" w16du:dateUtc="2025-07-21T14:01:00Z">
        <w:r w:rsidR="007C42E5">
          <w:rPr>
            <w:color w:val="auto"/>
          </w:rPr>
          <w:t>.</w:t>
        </w:r>
      </w:ins>
      <w:del w:id="371" w:author="Rebecca Scott [NESO]" w:date="2025-07-21T08:33:00Z" w16du:dateUtc="2025-07-21T07:33:00Z">
        <w:r w:rsidRPr="00BE6A2E" w:rsidDel="00014949">
          <w:rPr>
            <w:color w:val="auto"/>
          </w:rPr>
          <w:delText>,</w:delText>
        </w:r>
      </w:del>
    </w:p>
    <w:p w14:paraId="3C371A23" w14:textId="2F15E300" w:rsidR="00FA7BAA" w:rsidRPr="00B47B6F" w:rsidDel="00014949" w:rsidRDefault="00FA7BAA" w:rsidP="00D22CA9">
      <w:pPr>
        <w:pStyle w:val="Level1Text"/>
        <w:rPr>
          <w:del w:id="372" w:author="Rebecca Scott [NESO]" w:date="2025-07-21T08:33:00Z" w16du:dateUtc="2025-07-21T07:33:00Z"/>
        </w:rPr>
      </w:pPr>
      <w:del w:id="373" w:author="Rebecca Scott [NESO]" w:date="2025-07-21T08:33:00Z" w16du:dateUtc="2025-07-21T07:33:00Z">
        <w:r w:rsidRPr="00B47B6F" w:rsidDel="00014949">
          <w:delText>(i)</w:delText>
        </w:r>
        <w:r w:rsidRPr="00B47B6F" w:rsidDel="00014949">
          <w:tab/>
          <w:delText xml:space="preserve">the percentage of </w:delText>
        </w:r>
        <w:r w:rsidRPr="00B47B6F" w:rsidDel="00014949">
          <w:rPr>
            <w:b/>
          </w:rPr>
          <w:delText>Demand</w:delText>
        </w:r>
        <w:r w:rsidRPr="00B47B6F" w:rsidDel="00014949">
          <w:delText xml:space="preserve"> reduction at all times within the</w:delText>
        </w:r>
        <w:r w:rsidRPr="00B47B6F" w:rsidDel="00014949">
          <w:rPr>
            <w:b/>
          </w:rPr>
          <w:delText xml:space="preserve"> Network Operator's System</w:delText>
        </w:r>
        <w:r w:rsidRPr="00B47B6F" w:rsidDel="00014949">
          <w:delText xml:space="preserve"> does not change; and</w:delText>
        </w:r>
      </w:del>
    </w:p>
    <w:p w14:paraId="28F29053" w14:textId="23B45511" w:rsidR="00FA7BAA" w:rsidRPr="00B47B6F" w:rsidDel="00014949" w:rsidRDefault="00FA7BAA" w:rsidP="00D22CA9">
      <w:pPr>
        <w:pStyle w:val="Level1Text"/>
        <w:rPr>
          <w:del w:id="374" w:author="Rebecca Scott [NESO]" w:date="2025-07-21T08:33:00Z" w16du:dateUtc="2025-07-21T07:33:00Z"/>
        </w:rPr>
      </w:pPr>
      <w:del w:id="375" w:author="Rebecca Scott [NESO]" w:date="2025-07-21T08:33:00Z" w16du:dateUtc="2025-07-21T07:33:00Z">
        <w:r w:rsidRPr="00B47B6F" w:rsidDel="00014949">
          <w:delText>(ii)</w:delText>
        </w:r>
        <w:r w:rsidRPr="00B47B6F" w:rsidDel="00014949">
          <w:tab/>
          <w:delText>at all times it is achieved within the</w:delText>
        </w:r>
        <w:r w:rsidRPr="00B47B6F" w:rsidDel="00014949">
          <w:rPr>
            <w:b/>
          </w:rPr>
          <w:delText xml:space="preserve"> Network Operator's</w:delText>
        </w:r>
        <w:r w:rsidRPr="00B47B6F" w:rsidDel="00014949">
          <w:delText xml:space="preserve"> </w:delText>
        </w:r>
        <w:r w:rsidRPr="00B47B6F" w:rsidDel="00014949">
          <w:rPr>
            <w:b/>
          </w:rPr>
          <w:delText>System</w:delText>
        </w:r>
        <w:r w:rsidRPr="00B47B6F" w:rsidDel="00014949">
          <w:delText xml:space="preserve"> as far as possible uniformly across all </w:delText>
        </w:r>
        <w:r w:rsidRPr="00B47B6F" w:rsidDel="00014949">
          <w:rPr>
            <w:b/>
          </w:rPr>
          <w:delText>Grid Supply Points</w:delText>
        </w:r>
        <w:r w:rsidRPr="00B47B6F" w:rsidDel="00014949">
          <w:delText xml:space="preserve"> (unless otherwise specified in the </w:delText>
        </w:r>
        <w:r w:rsidR="00761736" w:rsidRPr="00B47B6F" w:rsidDel="00014949">
          <w:rPr>
            <w:b/>
          </w:rPr>
          <w:delText>National Electricity Transmission</w:delText>
        </w:r>
        <w:r w:rsidRPr="00BE6A2E" w:rsidDel="00014949">
          <w:rPr>
            <w:b/>
          </w:rPr>
          <w:delText xml:space="preserve"> System</w:delText>
        </w:r>
        <w:r w:rsidRPr="00B47B6F" w:rsidDel="00014949">
          <w:rPr>
            <w:b/>
          </w:rPr>
          <w:delText xml:space="preserve"> Warning - High Risk of Demand Reduction</w:delText>
        </w:r>
        <w:r w:rsidRPr="00B47B6F" w:rsidDel="00014949">
          <w:delText xml:space="preserve"> if one has been issued),</w:delText>
        </w:r>
      </w:del>
    </w:p>
    <w:p w14:paraId="7C97914C" w14:textId="171332EA" w:rsidR="00FA7BAA" w:rsidRPr="00BE6A2E" w:rsidRDefault="0078060A" w:rsidP="00014949">
      <w:pPr>
        <w:pStyle w:val="Level1Text"/>
      </w:pPr>
      <w:del w:id="376" w:author="Rebecca Scott [NESO]" w:date="2025-07-21T08:33:00Z" w16du:dateUtc="2025-07-21T07:33:00Z">
        <w:r w:rsidRPr="00BE6A2E" w:rsidDel="00014949">
          <w:tab/>
        </w:r>
        <w:r w:rsidR="00FA7BAA" w:rsidRPr="00BE6A2E" w:rsidDel="00014949">
          <w:delText xml:space="preserve">until </w:delText>
        </w:r>
        <w:r w:rsidR="00BE071E" w:rsidDel="00014949">
          <w:rPr>
            <w:b/>
          </w:rPr>
          <w:delText>The Company</w:delText>
        </w:r>
        <w:r w:rsidR="00FA7BAA" w:rsidRPr="00BE6A2E" w:rsidDel="00014949">
          <w:delText xml:space="preserve"> instructs that</w:delText>
        </w:r>
        <w:r w:rsidR="00FA7BAA" w:rsidRPr="00BE6A2E" w:rsidDel="00014949">
          <w:rPr>
            <w:b/>
          </w:rPr>
          <w:delText xml:space="preserve"> Network Operator</w:delText>
        </w:r>
        <w:r w:rsidR="00FA7BAA" w:rsidRPr="00BE6A2E" w:rsidDel="00014949">
          <w:delText xml:space="preserve"> in accordance with </w:delText>
        </w:r>
        <w:r w:rsidR="00FA7BAA" w:rsidRPr="00097EBC" w:rsidDel="00014949">
          <w:rPr>
            <w:bCs/>
            <w:color w:val="auto"/>
            <w:rPrChange w:id="377" w:author="Author">
              <w:rPr>
                <w:b/>
              </w:rPr>
            </w:rPrChange>
          </w:rPr>
          <w:delText>OC6</w:delText>
        </w:r>
        <w:r w:rsidR="00FA7BAA" w:rsidRPr="00BE6A2E" w:rsidDel="00014949">
          <w:delText>.</w:delText>
        </w:r>
      </w:del>
    </w:p>
    <w:p w14:paraId="5DAE05F2" w14:textId="0BE8D668" w:rsidR="00FA7BAA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>OC6.5.</w:t>
      </w:r>
      <w:ins w:id="378" w:author="Author">
        <w:r w:rsidR="00A357AD">
          <w:rPr>
            <w:color w:val="auto"/>
          </w:rPr>
          <w:t>8</w:t>
        </w:r>
      </w:ins>
      <w:del w:id="379" w:author="Author">
        <w:r w:rsidRPr="00BE6A2E" w:rsidDel="00A357AD">
          <w:rPr>
            <w:color w:val="auto"/>
          </w:rPr>
          <w:delText>7</w:delText>
        </w:r>
      </w:del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under OC6.5 without delay. It shall not restore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until it has received such instruction. The restoration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restoration must begin within 2 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14A79739" w14:textId="5633D995" w:rsidR="002F4127" w:rsidRDefault="00FA7BAA" w:rsidP="0078060A">
      <w:pPr>
        <w:pStyle w:val="Level1Text"/>
        <w:rPr>
          <w:ins w:id="380" w:author="Rebecca Scott [NESO]" w:date="2025-10-20T17:09:00Z" w16du:dateUtc="2025-10-20T16:09:00Z"/>
        </w:rPr>
      </w:pPr>
      <w:r w:rsidRPr="46A22706">
        <w:rPr>
          <w:color w:val="auto"/>
        </w:rPr>
        <w:t>OC6.5.</w:t>
      </w:r>
      <w:ins w:id="381" w:author="Author">
        <w:r w:rsidR="00A357AD" w:rsidRPr="46A22706">
          <w:rPr>
            <w:color w:val="auto"/>
          </w:rPr>
          <w:t>9</w:t>
        </w:r>
      </w:ins>
      <w:del w:id="382" w:author="Author">
        <w:r w:rsidRPr="46A22706" w:rsidDel="00FA7BAA">
          <w:rPr>
            <w:color w:val="auto"/>
          </w:rPr>
          <w:delText>8</w:delText>
        </w:r>
      </w:del>
      <w:r>
        <w:tab/>
      </w:r>
      <w:ins w:id="383" w:author="Rebecca Scott [NESO]" w:date="2025-10-20T17:09:00Z" w16du:dateUtc="2025-10-20T16:09:00Z">
        <w:r w:rsidR="002F4127" w:rsidRPr="00BE6A2E">
          <w:rPr>
            <w:color w:val="auto"/>
          </w:rPr>
          <w:t>The</w:t>
        </w:r>
        <w:r w:rsidR="002F4127" w:rsidRPr="00BE6A2E">
          <w:rPr>
            <w:b/>
            <w:color w:val="auto"/>
          </w:rPr>
          <w:t xml:space="preserve"> Network Operator</w:t>
        </w:r>
        <w:r w:rsidR="002F4127" w:rsidRPr="00BE6A2E">
          <w:rPr>
            <w:color w:val="auto"/>
          </w:rPr>
          <w:t xml:space="preserve"> will notify </w:t>
        </w:r>
        <w:r w:rsidR="002F4127">
          <w:rPr>
            <w:b/>
          </w:rPr>
          <w:t>The Company</w:t>
        </w:r>
        <w:r w:rsidR="002F4127" w:rsidRPr="00BE6A2E">
          <w:rPr>
            <w:color w:val="auto"/>
          </w:rPr>
          <w:t xml:space="preserve"> in writing that it has complied with </w:t>
        </w:r>
        <w:r w:rsidR="002F4127">
          <w:rPr>
            <w:b/>
          </w:rPr>
          <w:t>The Company</w:t>
        </w:r>
        <w:r w:rsidR="002F4127" w:rsidRPr="00BE6A2E">
          <w:rPr>
            <w:b/>
            <w:color w:val="auto"/>
          </w:rPr>
          <w:t>'s</w:t>
        </w:r>
        <w:r w:rsidR="002F4127" w:rsidRPr="00BE6A2E">
          <w:rPr>
            <w:color w:val="auto"/>
          </w:rPr>
          <w:t xml:space="preserve"> instruction under OC6.5, within five minutes of so doing, together with an estimation of the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or restoration </w:t>
        </w:r>
        <w:proofErr w:type="gramStart"/>
        <w:r w:rsidR="002F4127" w:rsidRPr="00BE6A2E">
          <w:rPr>
            <w:color w:val="auto"/>
          </w:rPr>
          <w:t>achieved, as the case may be</w:t>
        </w:r>
        <w:proofErr w:type="gramEnd"/>
        <w:r w:rsidR="002F4127" w:rsidRPr="00BE6A2E">
          <w:rPr>
            <w:color w:val="auto"/>
          </w:rPr>
          <w:t>.</w:t>
        </w:r>
      </w:ins>
    </w:p>
    <w:p w14:paraId="7826FFFC" w14:textId="37480919" w:rsidR="00FA7BAA" w:rsidRPr="00BE6A2E" w:rsidDel="002F4127" w:rsidRDefault="00FA7BAA" w:rsidP="0078060A">
      <w:pPr>
        <w:pStyle w:val="Level1Text"/>
        <w:rPr>
          <w:moveFrom w:id="384" w:author="Rebecca Scott [NESO]" w:date="2025-10-20T17:09:00Z" w16du:dateUtc="2025-10-20T16:09:00Z"/>
          <w:color w:val="auto"/>
        </w:rPr>
      </w:pPr>
      <w:moveFromRangeStart w:id="385" w:author="Rebecca Scott [NESO]" w:date="2025-10-20T17:09:00Z" w:name="move211872611"/>
      <w:moveFrom w:id="386" w:author="Rebecca Scott [NESO]" w:date="2025-10-20T17:09:00Z" w16du:dateUtc="2025-10-20T16:09:00Z">
        <w:r w:rsidRPr="46A22706" w:rsidDel="002F4127">
          <w:rPr>
            <w:color w:val="auto"/>
          </w:rPr>
          <w:t xml:space="preserve">In circumstances of protracted shortage of generation or where a statutory instruction has been given (eg. a fuel security period) and when a reduction in </w:t>
        </w:r>
        <w:r w:rsidRPr="46A22706" w:rsidDel="002F4127">
          <w:rPr>
            <w:b/>
            <w:bCs/>
            <w:color w:val="auto"/>
          </w:rPr>
          <w:t>Demand</w:t>
        </w:r>
        <w:r w:rsidRPr="46A22706" w:rsidDel="002F4127">
          <w:rPr>
            <w:color w:val="auto"/>
          </w:rPr>
          <w:t xml:space="preserve"> is envisaged by </w:t>
        </w:r>
        <w:r w:rsidR="00BE071E" w:rsidRPr="46A22706" w:rsidDel="002F4127">
          <w:rPr>
            <w:b/>
            <w:bCs/>
          </w:rPr>
          <w:t>The Company</w:t>
        </w:r>
        <w:r w:rsidRPr="46A22706" w:rsidDel="002F4127">
          <w:rPr>
            <w:color w:val="auto"/>
          </w:rPr>
          <w:t xml:space="preserve"> to be prolonged, </w:t>
        </w:r>
        <w:r w:rsidR="00BE071E" w:rsidRPr="46A22706" w:rsidDel="002F4127">
          <w:rPr>
            <w:b/>
            <w:bCs/>
          </w:rPr>
          <w:t>The Company</w:t>
        </w:r>
        <w:r w:rsidRPr="46A22706" w:rsidDel="002F4127">
          <w:rPr>
            <w:color w:val="auto"/>
          </w:rPr>
          <w:t xml:space="preserve"> will notify the</w:t>
        </w:r>
        <w:r w:rsidRPr="46A22706" w:rsidDel="002F4127">
          <w:rPr>
            <w:b/>
            <w:bCs/>
            <w:color w:val="auto"/>
          </w:rPr>
          <w:t xml:space="preserve"> Network Operator</w:t>
        </w:r>
        <w:r w:rsidRPr="46A22706" w:rsidDel="002F4127">
          <w:rPr>
            <w:color w:val="auto"/>
          </w:rPr>
          <w:t xml:space="preserve"> of the expected duration</w:t>
        </w:r>
        <w:ins w:id="387" w:author="Author">
          <w:r w:rsidR="00A357AD" w:rsidRPr="46A22706" w:rsidDel="002F4127">
            <w:rPr>
              <w:color w:val="auto"/>
            </w:rPr>
            <w:t xml:space="preserve"> and if other measures (e</w:t>
          </w:r>
        </w:ins>
        <w:ins w:id="388" w:author="Sarah Johnson [NESO]" w:date="2025-08-21T13:13:00Z">
          <w:r w:rsidR="2699F070" w:rsidRPr="46A22706" w:rsidDel="002F4127">
            <w:rPr>
              <w:color w:val="auto"/>
            </w:rPr>
            <w:t>.</w:t>
          </w:r>
        </w:ins>
        <w:ins w:id="389" w:author="Author">
          <w:r w:rsidR="00A357AD" w:rsidRPr="46A22706" w:rsidDel="002F4127">
            <w:rPr>
              <w:color w:val="auto"/>
            </w:rPr>
            <w:t>g</w:t>
          </w:r>
        </w:ins>
        <w:ins w:id="390" w:author="Sarah Johnson [NESO]" w:date="2025-08-21T13:13:00Z">
          <w:r w:rsidR="2699F070" w:rsidRPr="46A22706" w:rsidDel="002F4127">
            <w:rPr>
              <w:color w:val="auto"/>
            </w:rPr>
            <w:t>.</w:t>
          </w:r>
        </w:ins>
        <w:ins w:id="391" w:author="Author">
          <w:r w:rsidR="00A357AD" w:rsidRPr="46A22706" w:rsidDel="002F4127">
            <w:rPr>
              <w:color w:val="auto"/>
            </w:rPr>
            <w:t xml:space="preserve"> </w:t>
          </w:r>
          <w:r w:rsidR="00A357AD" w:rsidRPr="46A22706" w:rsidDel="002F4127">
            <w:rPr>
              <w:b/>
              <w:bCs/>
              <w:color w:val="auto"/>
            </w:rPr>
            <w:t xml:space="preserve">DCRP </w:t>
          </w:r>
          <w:r w:rsidR="00A357AD" w:rsidRPr="46A22706" w:rsidDel="002F4127">
            <w:rPr>
              <w:color w:val="auto"/>
            </w:rPr>
            <w:t>implementation) are required</w:t>
          </w:r>
        </w:ins>
        <w:r w:rsidRPr="46A22706" w:rsidDel="002F4127">
          <w:rPr>
            <w:color w:val="auto"/>
          </w:rPr>
          <w:t>.</w:t>
        </w:r>
      </w:moveFrom>
    </w:p>
    <w:moveFromRangeEnd w:id="385"/>
    <w:p w14:paraId="3CA78060" w14:textId="39F473B3" w:rsidR="002F4127" w:rsidRPr="00BE6A2E" w:rsidDel="002F4127" w:rsidRDefault="00FA7BAA" w:rsidP="002F4127">
      <w:pPr>
        <w:pStyle w:val="Level1Text"/>
        <w:rPr>
          <w:del w:id="392" w:author="Rebecca Scott [NESO]" w:date="2025-10-20T17:09:00Z" w16du:dateUtc="2025-10-20T16:09:00Z"/>
          <w:moveTo w:id="393" w:author="Rebecca Scott [NESO]" w:date="2025-10-20T17:09:00Z" w16du:dateUtc="2025-10-20T16:09:00Z"/>
          <w:color w:val="auto"/>
        </w:rPr>
      </w:pPr>
      <w:r w:rsidRPr="00BE6A2E">
        <w:rPr>
          <w:color w:val="auto"/>
        </w:rPr>
        <w:t>OC6.5.</w:t>
      </w:r>
      <w:ins w:id="394" w:author="Author">
        <w:r w:rsidR="00A357AD">
          <w:rPr>
            <w:color w:val="auto"/>
          </w:rPr>
          <w:t>10</w:t>
        </w:r>
      </w:ins>
      <w:del w:id="395" w:author="Author">
        <w:r w:rsidRPr="00BE6A2E" w:rsidDel="00A357AD">
          <w:rPr>
            <w:color w:val="auto"/>
          </w:rPr>
          <w:delText>9</w:delText>
        </w:r>
      </w:del>
      <w:r w:rsidRPr="00BE6A2E">
        <w:rPr>
          <w:color w:val="auto"/>
        </w:rPr>
        <w:tab/>
      </w:r>
      <w:moveToRangeStart w:id="396" w:author="Rebecca Scott [NESO]" w:date="2025-10-20T17:09:00Z" w:name="move211872611"/>
      <w:moveTo w:id="397" w:author="Rebecca Scott [NESO]" w:date="2025-10-20T17:09:00Z" w16du:dateUtc="2025-10-20T16:09:00Z">
        <w:r w:rsidR="002F4127" w:rsidRPr="46A22706">
          <w:rPr>
            <w:color w:val="auto"/>
          </w:rPr>
          <w:t>In circumstances of protracted shortage of generation or where a statutory instruction has been given (</w:t>
        </w:r>
        <w:proofErr w:type="spellStart"/>
        <w:r w:rsidR="002F4127" w:rsidRPr="46A22706">
          <w:rPr>
            <w:color w:val="auto"/>
          </w:rPr>
          <w:t>eg.</w:t>
        </w:r>
        <w:proofErr w:type="spellEnd"/>
        <w:r w:rsidR="002F4127" w:rsidRPr="46A22706">
          <w:rPr>
            <w:color w:val="auto"/>
          </w:rPr>
          <w:t xml:space="preserve"> a fuel security period) and when a reduction in </w:t>
        </w:r>
        <w:r w:rsidR="002F4127" w:rsidRPr="46A22706">
          <w:rPr>
            <w:b/>
            <w:bCs/>
            <w:color w:val="auto"/>
          </w:rPr>
          <w:t>Demand</w:t>
        </w:r>
        <w:r w:rsidR="002F4127" w:rsidRPr="46A22706">
          <w:rPr>
            <w:color w:val="auto"/>
          </w:rPr>
          <w:t xml:space="preserve"> is envisaged by </w:t>
        </w:r>
        <w:r w:rsidR="002F4127" w:rsidRPr="46A22706">
          <w:rPr>
            <w:b/>
            <w:bCs/>
          </w:rPr>
          <w:t>The Company</w:t>
        </w:r>
        <w:r w:rsidR="002F4127" w:rsidRPr="46A22706">
          <w:rPr>
            <w:color w:val="auto"/>
          </w:rPr>
          <w:t xml:space="preserve"> to be prolonged, </w:t>
        </w:r>
        <w:r w:rsidR="002F4127" w:rsidRPr="46A22706">
          <w:rPr>
            <w:b/>
            <w:bCs/>
          </w:rPr>
          <w:t>The Company</w:t>
        </w:r>
        <w:r w:rsidR="002F4127" w:rsidRPr="46A22706">
          <w:rPr>
            <w:color w:val="auto"/>
          </w:rPr>
          <w:t xml:space="preserve"> will notify the</w:t>
        </w:r>
        <w:r w:rsidR="002F4127" w:rsidRPr="46A22706">
          <w:rPr>
            <w:b/>
            <w:bCs/>
            <w:color w:val="auto"/>
          </w:rPr>
          <w:t xml:space="preserve"> Network Operator</w:t>
        </w:r>
        <w:r w:rsidR="002F4127" w:rsidRPr="46A22706">
          <w:rPr>
            <w:color w:val="auto"/>
          </w:rPr>
          <w:t xml:space="preserve"> of the expected duration and if other measures (e.g. </w:t>
        </w:r>
        <w:r w:rsidR="002F4127" w:rsidRPr="46A22706">
          <w:rPr>
            <w:b/>
            <w:bCs/>
            <w:color w:val="auto"/>
          </w:rPr>
          <w:t xml:space="preserve">DCRP </w:t>
        </w:r>
        <w:r w:rsidR="002F4127" w:rsidRPr="46A22706">
          <w:rPr>
            <w:color w:val="auto"/>
          </w:rPr>
          <w:t>implementation) are required</w:t>
        </w:r>
        <w:del w:id="398" w:author="Rebecca Scott [NESO]" w:date="2025-10-20T17:09:00Z" w16du:dateUtc="2025-10-20T16:09:00Z">
          <w:r w:rsidR="002F4127" w:rsidRPr="46A22706" w:rsidDel="002F4127">
            <w:rPr>
              <w:color w:val="auto"/>
            </w:rPr>
            <w:delText>.</w:delText>
          </w:r>
        </w:del>
      </w:moveTo>
    </w:p>
    <w:moveToRangeEnd w:id="396"/>
    <w:p w14:paraId="0B37560B" w14:textId="001E4D6F" w:rsidR="00FA7BAA" w:rsidRPr="00BE6A2E" w:rsidRDefault="00FA7BAA" w:rsidP="0078060A">
      <w:pPr>
        <w:pStyle w:val="Level1Text"/>
        <w:rPr>
          <w:color w:val="auto"/>
        </w:rPr>
      </w:pPr>
      <w:del w:id="399" w:author="Rebecca Scott [NESO]" w:date="2025-10-20T17:09:00Z" w16du:dateUtc="2025-10-20T16:09:00Z">
        <w:r w:rsidRPr="00BE6A2E" w:rsidDel="002F4127">
          <w:rPr>
            <w:color w:val="auto"/>
          </w:rPr>
          <w:delText>The</w:delText>
        </w:r>
        <w:r w:rsidRPr="00BE6A2E" w:rsidDel="002F4127">
          <w:rPr>
            <w:b/>
            <w:color w:val="auto"/>
          </w:rPr>
          <w:delText xml:space="preserve"> Network Operator</w:delText>
        </w:r>
        <w:r w:rsidRPr="00BE6A2E" w:rsidDel="002F4127">
          <w:rPr>
            <w:color w:val="auto"/>
          </w:rPr>
          <w:delText xml:space="preserve"> will notify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color w:val="auto"/>
          </w:rPr>
          <w:delText xml:space="preserve"> in writing that it has complied with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b/>
            <w:color w:val="auto"/>
          </w:rPr>
          <w:delText>'s</w:delText>
        </w:r>
        <w:r w:rsidRPr="00BE6A2E" w:rsidDel="002F4127">
          <w:rPr>
            <w:color w:val="auto"/>
          </w:rPr>
          <w:delText xml:space="preserve"> instruction under OC6.5, within five minutes of so doing, together with an estimation of the </w:delText>
        </w:r>
        <w:r w:rsidRPr="00BE6A2E" w:rsidDel="002F4127">
          <w:rPr>
            <w:b/>
            <w:color w:val="auto"/>
          </w:rPr>
          <w:delText>Demand</w:delText>
        </w:r>
        <w:r w:rsidRPr="00BE6A2E" w:rsidDel="002F4127">
          <w:rPr>
            <w:color w:val="auto"/>
          </w:rPr>
          <w:delText xml:space="preserve"> reduction or restoration achieved, as the case may be.</w:delText>
        </w:r>
      </w:del>
    </w:p>
    <w:p w14:paraId="02575165" w14:textId="1CE7C7A8" w:rsidR="002F4127" w:rsidRDefault="00FA7BAA" w:rsidP="002F4127">
      <w:pPr>
        <w:pStyle w:val="Level1Text"/>
        <w:rPr>
          <w:ins w:id="400" w:author="Rebecca Scott [NESO]" w:date="2025-10-20T17:10:00Z" w16du:dateUtc="2025-10-20T16:10:00Z"/>
          <w:color w:val="auto"/>
        </w:rPr>
      </w:pPr>
      <w:r w:rsidRPr="00BE6A2E">
        <w:rPr>
          <w:color w:val="auto"/>
        </w:rPr>
        <w:t>OC6.5.1</w:t>
      </w:r>
      <w:ins w:id="401" w:author="Author">
        <w:r w:rsidR="00A357AD">
          <w:rPr>
            <w:color w:val="auto"/>
          </w:rPr>
          <w:t>1</w:t>
        </w:r>
      </w:ins>
      <w:del w:id="402" w:author="Author">
        <w:r w:rsidRPr="00BE6A2E" w:rsidDel="00A357AD">
          <w:rPr>
            <w:color w:val="auto"/>
          </w:rPr>
          <w:delText>0</w:delText>
        </w:r>
      </w:del>
      <w:r w:rsidRPr="00BE6A2E">
        <w:rPr>
          <w:color w:val="auto"/>
        </w:rPr>
        <w:tab/>
      </w:r>
      <w:ins w:id="403" w:author="Rebecca Scott [NESO]" w:date="2025-10-20T17:10:00Z" w16du:dateUtc="2025-10-20T16:10:00Z">
        <w:r w:rsidR="002F4127" w:rsidRPr="00BE6A2E">
          <w:rPr>
            <w:color w:val="auto"/>
          </w:rPr>
          <w:t>Pursuant to the provisions of OC1.5.6, the</w:t>
        </w:r>
        <w:r w:rsidR="002F4127" w:rsidRPr="00BE6A2E">
          <w:rPr>
            <w:b/>
            <w:color w:val="auto"/>
          </w:rPr>
          <w:t xml:space="preserve"> Network Operator</w:t>
        </w:r>
        <w:r w:rsidR="002F4127" w:rsidRPr="00BE6A2E">
          <w:rPr>
            <w:color w:val="auto"/>
          </w:rPr>
          <w:t xml:space="preserve"> will supply to </w:t>
        </w:r>
        <w:r w:rsidR="002F4127">
          <w:rPr>
            <w:b/>
          </w:rPr>
          <w:t>The Company</w:t>
        </w:r>
        <w:r w:rsidR="002F4127" w:rsidRPr="00BE6A2E">
          <w:rPr>
            <w:color w:val="auto"/>
          </w:rPr>
          <w:t xml:space="preserve"> details of the amount of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or restoration </w:t>
        </w:r>
        <w:proofErr w:type="gramStart"/>
        <w:r w:rsidR="002F4127" w:rsidRPr="00BE6A2E">
          <w:rPr>
            <w:color w:val="auto"/>
          </w:rPr>
          <w:t>actually achieved</w:t>
        </w:r>
        <w:proofErr w:type="gramEnd"/>
        <w:r w:rsidR="002F4127" w:rsidRPr="00BE6A2E">
          <w:rPr>
            <w:color w:val="auto"/>
          </w:rPr>
          <w:t>.</w:t>
        </w:r>
      </w:ins>
    </w:p>
    <w:p w14:paraId="64ECA242" w14:textId="706DBEB2" w:rsidR="00FA7BAA" w:rsidRPr="00BE6A2E" w:rsidDel="002F4127" w:rsidRDefault="00BE071E" w:rsidP="0078060A">
      <w:pPr>
        <w:pStyle w:val="Level1Text"/>
        <w:rPr>
          <w:del w:id="404" w:author="Rebecca Scott [NESO]" w:date="2025-10-20T17:10:00Z" w16du:dateUtc="2025-10-20T16:10:00Z"/>
          <w:color w:val="auto"/>
        </w:rPr>
      </w:pPr>
      <w:del w:id="405" w:author="Rebecca Scott [NESO]" w:date="2025-10-20T17:10:00Z" w16du:dateUtc="2025-10-20T16:10:00Z">
        <w:r w:rsidDel="002F4127">
          <w:rPr>
            <w:b/>
          </w:rPr>
          <w:delText>The Company</w:delText>
        </w:r>
        <w:r w:rsidRPr="00B47B6F" w:rsidDel="002F4127">
          <w:delText xml:space="preserve"> </w:delText>
        </w:r>
        <w:r w:rsidR="00FA7BAA" w:rsidRPr="00BE6A2E" w:rsidDel="002F4127">
          <w:rPr>
            <w:color w:val="auto"/>
          </w:rPr>
          <w:delText xml:space="preserve">may itself implement </w:delText>
        </w:r>
        <w:r w:rsidR="00FA7BAA" w:rsidRPr="00BE6A2E" w:rsidDel="002F4127">
          <w:rPr>
            <w:b/>
            <w:color w:val="auto"/>
          </w:rPr>
          <w:delText>Demand</w:delText>
        </w:r>
        <w:r w:rsidR="00FA7BAA" w:rsidRPr="00BE6A2E" w:rsidDel="002F4127">
          <w:rPr>
            <w:color w:val="auto"/>
          </w:rPr>
          <w:delText xml:space="preserve"> reduction and subsequent restoration on </w:delText>
        </w:r>
        <w:r w:rsidR="00FA7BAA" w:rsidRPr="00BE6A2E" w:rsidDel="002F4127">
          <w:rPr>
            <w:b/>
            <w:color w:val="auto"/>
          </w:rPr>
          <w:delText xml:space="preserve">Non-Embedded Customers </w:delText>
        </w:r>
        <w:r w:rsidR="00FA7BAA" w:rsidRPr="00BE6A2E" w:rsidDel="002F4127">
          <w:rPr>
            <w:color w:val="auto"/>
          </w:rPr>
          <w:delText xml:space="preserve">as part of a </w:delText>
        </w:r>
        <w:r w:rsidR="00FA7BAA" w:rsidRPr="00BE6A2E" w:rsidDel="002F4127">
          <w:rPr>
            <w:b/>
            <w:color w:val="auto"/>
          </w:rPr>
          <w:delText>Demand Control</w:delText>
        </w:r>
        <w:r w:rsidR="00FA7BAA" w:rsidRPr="00BE6A2E" w:rsidDel="002F4127">
          <w:rPr>
            <w:color w:val="auto"/>
          </w:rPr>
          <w:delText xml:space="preserve"> requirement and it will organise the </w:delText>
        </w:r>
        <w:r w:rsidR="00761736" w:rsidRPr="00BE6A2E" w:rsidDel="002F4127">
          <w:rPr>
            <w:b/>
            <w:color w:val="auto"/>
          </w:rPr>
          <w:delText>National Electricity Transmission</w:delText>
        </w:r>
        <w:r w:rsidR="00FA7BAA" w:rsidRPr="00BE6A2E" w:rsidDel="002F4127">
          <w:rPr>
            <w:b/>
            <w:color w:val="auto"/>
          </w:rPr>
          <w:delText xml:space="preserve"> System</w:delText>
        </w:r>
        <w:r w:rsidR="00FA7BAA" w:rsidRPr="00BE6A2E" w:rsidDel="002F4127">
          <w:rPr>
            <w:color w:val="auto"/>
          </w:rPr>
          <w:delText xml:space="preserve"> so that it will be able to reduce </w:delText>
        </w:r>
        <w:r w:rsidR="00FA7BAA" w:rsidRPr="00BE6A2E" w:rsidDel="002F4127">
          <w:rPr>
            <w:b/>
            <w:color w:val="auto"/>
          </w:rPr>
          <w:delText>Demand</w:delText>
        </w:r>
        <w:r w:rsidR="00FA7BAA" w:rsidRPr="00BE6A2E" w:rsidDel="002F4127">
          <w:rPr>
            <w:color w:val="auto"/>
          </w:rPr>
          <w:delText xml:space="preserve"> by </w:delText>
        </w:r>
        <w:r w:rsidR="00FA7BAA" w:rsidRPr="00BE6A2E" w:rsidDel="002F4127">
          <w:rPr>
            <w:b/>
            <w:color w:val="auto"/>
          </w:rPr>
          <w:delText>Disconnection</w:delText>
        </w:r>
        <w:r w:rsidR="00FA7BAA" w:rsidRPr="00BE6A2E" w:rsidDel="002F4127">
          <w:rPr>
            <w:color w:val="auto"/>
          </w:rPr>
          <w:delText xml:space="preserve"> of, or </w:delText>
        </w:r>
        <w:r w:rsidR="00FA7BAA" w:rsidRPr="00BE6A2E" w:rsidDel="002F4127">
          <w:rPr>
            <w:b/>
            <w:color w:val="auto"/>
          </w:rPr>
          <w:delText>Customer</w:delText>
        </w:r>
        <w:r w:rsidR="00FA7BAA" w:rsidRPr="00BE6A2E" w:rsidDel="002F4127">
          <w:rPr>
            <w:color w:val="auto"/>
          </w:rPr>
          <w:delText xml:space="preserve"> voltage reduction to, all or any </w:delText>
        </w:r>
        <w:r w:rsidR="00FA7BAA" w:rsidRPr="00BE6A2E" w:rsidDel="002F4127">
          <w:rPr>
            <w:b/>
            <w:color w:val="auto"/>
          </w:rPr>
          <w:delText>Non-Embedded Customers</w:delText>
        </w:r>
        <w:r w:rsidR="00FA7BAA" w:rsidRPr="00BE6A2E" w:rsidDel="002F4127">
          <w:rPr>
            <w:color w:val="auto"/>
          </w:rPr>
          <w:delText>. Equivalent provisions to those in OC6.5.</w:delText>
        </w:r>
        <w:r w:rsidR="00DC736D" w:rsidDel="002F4127">
          <w:rPr>
            <w:color w:val="auto"/>
          </w:rPr>
          <w:delText>4</w:delText>
        </w:r>
        <w:r w:rsidR="00FA7BAA" w:rsidRPr="00BE6A2E" w:rsidDel="002F4127">
          <w:rPr>
            <w:color w:val="auto"/>
          </w:rPr>
          <w:delText xml:space="preserve"> shall apply to issuing</w:delText>
        </w:r>
        <w:r w:rsidR="00FA7BAA" w:rsidRPr="00BE6A2E" w:rsidDel="002F4127">
          <w:rPr>
            <w:b/>
            <w:color w:val="auto"/>
          </w:rPr>
          <w:delText xml:space="preserve"> </w:delText>
        </w:r>
        <w:r w:rsidR="00FA7BAA" w:rsidRPr="00BE6A2E" w:rsidDel="002F4127">
          <w:rPr>
            <w:color w:val="auto"/>
          </w:rPr>
          <w:delText>a</w:delText>
        </w:r>
        <w:r w:rsidR="00FA7BAA" w:rsidRPr="00BE6A2E" w:rsidDel="002F4127">
          <w:rPr>
            <w:b/>
            <w:color w:val="auto"/>
          </w:rPr>
          <w:delText xml:space="preserve"> </w:delText>
        </w:r>
        <w:r w:rsidR="00761736" w:rsidRPr="00BE6A2E" w:rsidDel="002F4127">
          <w:rPr>
            <w:b/>
            <w:color w:val="auto"/>
          </w:rPr>
          <w:delText>National Electricity Transmission</w:delText>
        </w:r>
        <w:r w:rsidR="00FA7BAA" w:rsidRPr="00BE6A2E" w:rsidDel="002F4127">
          <w:rPr>
            <w:b/>
            <w:color w:val="auto"/>
          </w:rPr>
          <w:delText xml:space="preserve"> System Warning - High Risk of Demand Reduction</w:delText>
        </w:r>
        <w:r w:rsidR="00FA7BAA" w:rsidRPr="00BE6A2E" w:rsidDel="002F4127">
          <w:rPr>
            <w:color w:val="auto"/>
          </w:rPr>
          <w:delText xml:space="preserve"> to </w:delText>
        </w:r>
        <w:r w:rsidR="00FA7BAA" w:rsidRPr="00BE6A2E" w:rsidDel="002F4127">
          <w:rPr>
            <w:b/>
            <w:color w:val="auto"/>
          </w:rPr>
          <w:delText>Non-Embedded Customers</w:delText>
        </w:r>
        <w:r w:rsidR="00FA7BAA" w:rsidRPr="00BE6A2E" w:rsidDel="002F4127">
          <w:rPr>
            <w:color w:val="auto"/>
          </w:rPr>
          <w:delText>, as envisaged in OC7.4.8.</w:delText>
        </w:r>
      </w:del>
    </w:p>
    <w:p w14:paraId="757DE4B2" w14:textId="32E20C6E" w:rsidR="002F4127" w:rsidRDefault="00FA7BAA" w:rsidP="002F4127">
      <w:pPr>
        <w:pStyle w:val="Level1Text"/>
        <w:rPr>
          <w:ins w:id="406" w:author="Rebecca Scott [NESO]" w:date="2025-10-20T17:10:00Z" w16du:dateUtc="2025-10-20T16:10:00Z"/>
          <w:color w:val="auto"/>
        </w:rPr>
      </w:pPr>
      <w:r w:rsidRPr="00BE6A2E">
        <w:rPr>
          <w:color w:val="auto"/>
        </w:rPr>
        <w:t>OC6.5.1</w:t>
      </w:r>
      <w:ins w:id="407" w:author="Author">
        <w:r w:rsidR="00A357AD">
          <w:rPr>
            <w:color w:val="auto"/>
          </w:rPr>
          <w:t>2</w:t>
        </w:r>
      </w:ins>
      <w:del w:id="408" w:author="Author">
        <w:r w:rsidRPr="00BE6A2E" w:rsidDel="00A357AD">
          <w:rPr>
            <w:color w:val="auto"/>
          </w:rPr>
          <w:delText>1</w:delText>
        </w:r>
      </w:del>
      <w:r w:rsidRPr="00BE6A2E">
        <w:rPr>
          <w:color w:val="auto"/>
        </w:rPr>
        <w:tab/>
      </w:r>
      <w:ins w:id="409" w:author="Rebecca Scott [NESO]" w:date="2025-10-20T17:10:00Z" w16du:dateUtc="2025-10-20T16:10:00Z">
        <w:r w:rsidR="002F4127">
          <w:rPr>
            <w:b/>
          </w:rPr>
          <w:t>The Company</w:t>
        </w:r>
        <w:r w:rsidR="002F4127" w:rsidRPr="00B47B6F">
          <w:t xml:space="preserve"> </w:t>
        </w:r>
        <w:r w:rsidR="002F4127" w:rsidRPr="00BE6A2E">
          <w:rPr>
            <w:color w:val="auto"/>
          </w:rPr>
          <w:t xml:space="preserve">may itself implement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reduction and subsequent restoration on </w:t>
        </w:r>
        <w:r w:rsidR="002F4127" w:rsidRPr="00BE6A2E">
          <w:rPr>
            <w:b/>
            <w:color w:val="auto"/>
          </w:rPr>
          <w:t xml:space="preserve">Non-Embedded Customers </w:t>
        </w:r>
        <w:r w:rsidR="002F4127" w:rsidRPr="00BE6A2E">
          <w:rPr>
            <w:color w:val="auto"/>
          </w:rPr>
          <w:t xml:space="preserve">as part of a </w:t>
        </w:r>
        <w:r w:rsidR="002F4127" w:rsidRPr="00BE6A2E">
          <w:rPr>
            <w:b/>
            <w:color w:val="auto"/>
          </w:rPr>
          <w:t>Demand Control</w:t>
        </w:r>
        <w:r w:rsidR="002F4127" w:rsidRPr="00BE6A2E">
          <w:rPr>
            <w:color w:val="auto"/>
          </w:rPr>
          <w:t xml:space="preserve"> requirement and it will organise the </w:t>
        </w:r>
        <w:r w:rsidR="002F4127" w:rsidRPr="00BE6A2E">
          <w:rPr>
            <w:b/>
            <w:color w:val="auto"/>
          </w:rPr>
          <w:t>National Electricity Transmission System</w:t>
        </w:r>
        <w:r w:rsidR="002F4127" w:rsidRPr="00BE6A2E">
          <w:rPr>
            <w:color w:val="auto"/>
          </w:rPr>
          <w:t xml:space="preserve"> so that it will be able to reduce </w:t>
        </w:r>
        <w:r w:rsidR="002F4127" w:rsidRPr="00BE6A2E">
          <w:rPr>
            <w:b/>
            <w:color w:val="auto"/>
          </w:rPr>
          <w:t>Demand</w:t>
        </w:r>
        <w:r w:rsidR="002F4127" w:rsidRPr="00BE6A2E">
          <w:rPr>
            <w:color w:val="auto"/>
          </w:rPr>
          <w:t xml:space="preserve"> by </w:t>
        </w:r>
        <w:r w:rsidR="002F4127" w:rsidRPr="00BE6A2E">
          <w:rPr>
            <w:b/>
            <w:color w:val="auto"/>
          </w:rPr>
          <w:t>Disconnection</w:t>
        </w:r>
        <w:r w:rsidR="002F4127" w:rsidRPr="00BE6A2E">
          <w:rPr>
            <w:color w:val="auto"/>
          </w:rPr>
          <w:t xml:space="preserve"> of, or </w:t>
        </w:r>
        <w:r w:rsidR="002F4127" w:rsidRPr="00BE6A2E">
          <w:rPr>
            <w:b/>
            <w:color w:val="auto"/>
          </w:rPr>
          <w:t>Customer</w:t>
        </w:r>
        <w:r w:rsidR="002F4127" w:rsidRPr="00BE6A2E">
          <w:rPr>
            <w:color w:val="auto"/>
          </w:rPr>
          <w:t xml:space="preserve"> voltage reduction to, all or any </w:t>
        </w:r>
        <w:r w:rsidR="002F4127" w:rsidRPr="00BE6A2E">
          <w:rPr>
            <w:b/>
            <w:color w:val="auto"/>
          </w:rPr>
          <w:t>Non-Embedded Customers</w:t>
        </w:r>
        <w:r w:rsidR="002F4127" w:rsidRPr="00BE6A2E">
          <w:rPr>
            <w:color w:val="auto"/>
          </w:rPr>
          <w:t>. Equivalent provisions to those in OC6.5.</w:t>
        </w:r>
        <w:r w:rsidR="002F4127">
          <w:rPr>
            <w:color w:val="auto"/>
          </w:rPr>
          <w:t>2</w:t>
        </w:r>
        <w:r w:rsidR="002F4127" w:rsidRPr="00BE6A2E">
          <w:rPr>
            <w:color w:val="auto"/>
          </w:rPr>
          <w:t xml:space="preserve"> shall apply to issuing</w:t>
        </w:r>
        <w:r w:rsidR="002F4127" w:rsidRPr="00BE6A2E">
          <w:rPr>
            <w:b/>
            <w:color w:val="auto"/>
          </w:rPr>
          <w:t xml:space="preserve"> </w:t>
        </w:r>
        <w:r w:rsidR="002F4127" w:rsidRPr="00BE6A2E">
          <w:rPr>
            <w:color w:val="auto"/>
          </w:rPr>
          <w:t>a</w:t>
        </w:r>
        <w:r w:rsidR="002F4127" w:rsidRPr="00BE6A2E">
          <w:rPr>
            <w:b/>
            <w:color w:val="auto"/>
          </w:rPr>
          <w:t xml:space="preserve"> National Electricity Transmission System Warning - High Risk of Demand Reduction</w:t>
        </w:r>
        <w:r w:rsidR="002F4127" w:rsidRPr="00BE6A2E">
          <w:rPr>
            <w:color w:val="auto"/>
          </w:rPr>
          <w:t xml:space="preserve"> to </w:t>
        </w:r>
        <w:r w:rsidR="002F4127" w:rsidRPr="00BE6A2E">
          <w:rPr>
            <w:b/>
            <w:color w:val="auto"/>
          </w:rPr>
          <w:t>Non-Embedded Customers</w:t>
        </w:r>
        <w:r w:rsidR="002F4127" w:rsidRPr="00BE6A2E">
          <w:rPr>
            <w:color w:val="auto"/>
          </w:rPr>
          <w:t>, as envisaged in OC7.4.8.</w:t>
        </w:r>
      </w:ins>
    </w:p>
    <w:p w14:paraId="6519BC01" w14:textId="17A0237B" w:rsidR="00FA7BAA" w:rsidRDefault="00FA7BAA" w:rsidP="0078060A">
      <w:pPr>
        <w:pStyle w:val="Level1Text"/>
        <w:rPr>
          <w:ins w:id="410" w:author="Rebecca Scott [NESO]" w:date="2025-09-30T16:39:00Z" w16du:dateUtc="2025-09-30T15:39:00Z"/>
          <w:color w:val="auto"/>
        </w:rPr>
      </w:pPr>
      <w:del w:id="411" w:author="Rebecca Scott [NESO]" w:date="2025-10-20T17:10:00Z" w16du:dateUtc="2025-10-20T16:10:00Z">
        <w:r w:rsidRPr="00BE6A2E" w:rsidDel="002F4127">
          <w:rPr>
            <w:color w:val="auto"/>
          </w:rPr>
          <w:delText>Pursuant to the provisions of OC1.5.6, the</w:delText>
        </w:r>
        <w:r w:rsidRPr="00BE6A2E" w:rsidDel="002F4127">
          <w:rPr>
            <w:b/>
            <w:color w:val="auto"/>
          </w:rPr>
          <w:delText xml:space="preserve"> Network Operator</w:delText>
        </w:r>
        <w:r w:rsidRPr="00BE6A2E" w:rsidDel="002F4127">
          <w:rPr>
            <w:color w:val="auto"/>
          </w:rPr>
          <w:delText xml:space="preserve"> will supply to </w:delText>
        </w:r>
        <w:r w:rsidR="00BE071E" w:rsidDel="002F4127">
          <w:rPr>
            <w:b/>
          </w:rPr>
          <w:delText>The Company</w:delText>
        </w:r>
        <w:r w:rsidRPr="00BE6A2E" w:rsidDel="002F4127">
          <w:rPr>
            <w:color w:val="auto"/>
          </w:rPr>
          <w:delText xml:space="preserve"> details of the amount of </w:delText>
        </w:r>
        <w:r w:rsidRPr="00BE6A2E" w:rsidDel="002F4127">
          <w:rPr>
            <w:b/>
            <w:color w:val="auto"/>
          </w:rPr>
          <w:delText>Demand</w:delText>
        </w:r>
        <w:r w:rsidRPr="00BE6A2E" w:rsidDel="002F4127">
          <w:rPr>
            <w:color w:val="auto"/>
          </w:rPr>
          <w:delText xml:space="preserve"> reduction or restoration actually achieved.</w:delText>
        </w:r>
      </w:del>
    </w:p>
    <w:p w14:paraId="68AD48D6" w14:textId="77777777" w:rsidR="00A35442" w:rsidRPr="00BE6A2E" w:rsidRDefault="00A35442" w:rsidP="0078060A">
      <w:pPr>
        <w:pStyle w:val="Level1Text"/>
        <w:rPr>
          <w:color w:val="auto"/>
        </w:rPr>
      </w:pPr>
    </w:p>
    <w:p w14:paraId="274E6023" w14:textId="3D654170" w:rsidR="00FA7BAA" w:rsidRPr="00BE6A2E" w:rsidRDefault="002F2BA1">
      <w:pPr>
        <w:pStyle w:val="Level1Text"/>
        <w:ind w:left="0" w:firstLine="0"/>
        <w:rPr>
          <w:color w:val="auto"/>
        </w:rPr>
        <w:pPrChange w:id="412" w:author="Rebecca Scott [NESO]" w:date="2025-09-30T16:39:00Z" w16du:dateUtc="2025-09-30T15:39:00Z">
          <w:pPr>
            <w:pStyle w:val="Level1Text"/>
          </w:pPr>
        </w:pPrChange>
      </w:pPr>
      <w:del w:id="413" w:author="Rebecca Scott [NESO]" w:date="2025-09-30T16:39:00Z" w16du:dateUtc="2025-09-30T15:39:00Z">
        <w:r w:rsidRPr="00BE6A2E" w:rsidDel="00A35442">
          <w:rPr>
            <w:color w:val="auto"/>
          </w:rPr>
          <w:br w:type="page"/>
        </w:r>
      </w:del>
      <w:r w:rsidR="00FA7BAA" w:rsidRPr="00BE6A2E">
        <w:rPr>
          <w:color w:val="auto"/>
        </w:rPr>
        <w:t xml:space="preserve">OC6.6 </w:t>
      </w:r>
      <w:r w:rsidR="00FA7BAA"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AUTOMATIC LOW FREQUENCY DEMAND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14" w:name="_Toc503446027"/>
      <w:bookmarkStart w:id="415" w:name="_Toc333226012"/>
      <w:r w:rsidR="00434577" w:rsidRPr="00BE6A2E">
        <w:rPr>
          <w:color w:val="auto"/>
        </w:rPr>
        <w:instrText>OC6.6   AUTOMATIC LOW FREQUENCY DEMAND DISCONNECTION</w:instrText>
      </w:r>
      <w:bookmarkEnd w:id="414"/>
      <w:bookmarkEnd w:id="41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4CAD62A" w14:textId="77777777" w:rsidR="00643C4F" w:rsidRPr="00BE6A2E" w:rsidRDefault="00FA7BAA" w:rsidP="0078060A">
      <w:pPr>
        <w:pStyle w:val="Level1Text"/>
        <w:rPr>
          <w:color w:val="auto"/>
        </w:rPr>
      </w:pPr>
      <w:r w:rsidRPr="00BE6A2E">
        <w:rPr>
          <w:color w:val="auto"/>
        </w:rPr>
        <w:t xml:space="preserve">OC6.6.1 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of at least</w:t>
      </w:r>
      <w:r w:rsidR="00643C4F" w:rsidRPr="00BE6A2E">
        <w:rPr>
          <w:color w:val="auto"/>
        </w:rPr>
        <w:t>:</w:t>
      </w:r>
      <w:r w:rsidRPr="00BE6A2E">
        <w:rPr>
          <w:color w:val="auto"/>
        </w:rPr>
        <w:t xml:space="preserve"> </w:t>
      </w:r>
    </w:p>
    <w:p w14:paraId="7486CC9E" w14:textId="7D71E9F0" w:rsidR="00C869EF" w:rsidRPr="00B47B6F" w:rsidRDefault="00643C4F">
      <w:pPr>
        <w:pStyle w:val="Level2Text"/>
        <w:numPr>
          <w:ilvl w:val="1"/>
          <w:numId w:val="27"/>
        </w:numPr>
        <w:ind w:left="1843"/>
        <w:pPrChange w:id="416" w:author="Rebecca Scott [NESO]" w:date="2025-09-30T16:48:00Z" w16du:dateUtc="2025-09-30T15:48:00Z">
          <w:pPr>
            <w:pStyle w:val="Level2Text"/>
          </w:pPr>
        </w:pPrChange>
      </w:pPr>
      <w:del w:id="417" w:author="Rebecca Scott [NESO]" w:date="2025-09-30T16:41:00Z" w16du:dateUtc="2025-09-30T15:41:00Z">
        <w:r w:rsidRPr="00B47B6F" w:rsidDel="00BC2B50">
          <w:delText>(i)</w:delText>
        </w:r>
        <w:r w:rsidRPr="00B47B6F" w:rsidDel="00BC2B50">
          <w:tab/>
        </w:r>
      </w:del>
      <w:r w:rsidR="00FA7BAA" w:rsidRPr="00B47B6F">
        <w:t xml:space="preserve">60 per cent of its total </w:t>
      </w:r>
      <w:r w:rsidR="00FA7BAA" w:rsidRPr="00B47B6F">
        <w:rPr>
          <w:b/>
        </w:rPr>
        <w:t>Demand</w:t>
      </w:r>
      <w:r w:rsidR="00FA7BAA" w:rsidRPr="00B47B6F">
        <w:t xml:space="preserve"> (based on </w:t>
      </w:r>
      <w:r w:rsidR="00FA7BAA" w:rsidRPr="00B47B6F">
        <w:rPr>
          <w:b/>
        </w:rPr>
        <w:t>Annual ACS Conditions</w:t>
      </w:r>
      <w:r w:rsidR="00FA7BAA"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</w:t>
      </w:r>
      <w:proofErr w:type="gramStart"/>
      <w:r w:rsidR="00121A51" w:rsidRPr="00B47B6F">
        <w:t>peak</w:t>
      </w:r>
      <w:proofErr w:type="gramEnd"/>
      <w:r w:rsidR="00121A51" w:rsidRPr="00B47B6F">
        <w:t xml:space="preserve"> </w:t>
      </w:r>
      <w:r w:rsidR="00B506DE" w:rsidRPr="00B47B6F">
        <w:rPr>
          <w:b/>
        </w:rPr>
        <w:t>D</w:t>
      </w:r>
      <w:r w:rsidR="00121A51" w:rsidRPr="00B47B6F">
        <w:rPr>
          <w:b/>
        </w:rPr>
        <w:t>emand</w:t>
      </w:r>
      <w:r w:rsidRPr="00B47B6F">
        <w:t xml:space="preserve"> where such </w:t>
      </w:r>
      <w:r w:rsidRPr="00B47B6F">
        <w:rPr>
          <w:b/>
        </w:rPr>
        <w:t>Network Operator’s</w:t>
      </w:r>
      <w:r w:rsidRPr="00B47B6F">
        <w:t xml:space="preserve"> </w:t>
      </w:r>
      <w:r w:rsidRPr="00B47B6F">
        <w:rPr>
          <w:b/>
        </w:rPr>
        <w:t>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</w:t>
      </w:r>
      <w:r w:rsidR="0046156C" w:rsidRPr="0046156C">
        <w:rPr>
          <w:b/>
        </w:rPr>
        <w:t>NGET</w:t>
      </w:r>
      <w:r w:rsidRPr="00B47B6F">
        <w:rPr>
          <w:b/>
        </w:rPr>
        <w:t>’s Transmission Area</w:t>
      </w:r>
    </w:p>
    <w:p w14:paraId="7264AE8D" w14:textId="288EA378" w:rsidR="00C869EF" w:rsidRPr="00B47B6F" w:rsidRDefault="00C869EF">
      <w:pPr>
        <w:pStyle w:val="Level2Text"/>
        <w:numPr>
          <w:ilvl w:val="1"/>
          <w:numId w:val="27"/>
        </w:numPr>
        <w:ind w:left="1843"/>
        <w:pPrChange w:id="418" w:author="Rebecca Scott [NESO]" w:date="2025-09-30T16:48:00Z" w16du:dateUtc="2025-09-30T15:48:00Z">
          <w:pPr>
            <w:pStyle w:val="Level2Text"/>
          </w:pPr>
        </w:pPrChange>
      </w:pPr>
      <w:del w:id="419" w:author="Rebecca Scott [NESO]" w:date="2025-09-30T16:41:00Z" w16du:dateUtc="2025-09-30T15:41:00Z">
        <w:r w:rsidRPr="00B47B6F" w:rsidDel="00BC2B50">
          <w:delText>(ii)</w:delText>
        </w:r>
        <w:r w:rsidRPr="00B47B6F" w:rsidDel="00BC2B50">
          <w:tab/>
        </w:r>
      </w:del>
      <w:r w:rsidRPr="00B47B6F">
        <w:t xml:space="preserve">40 per cent of its total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Pr="00B47B6F">
        <w:t>)</w:t>
      </w:r>
      <w:r w:rsidR="00121A51" w:rsidRPr="00B47B6F">
        <w:t xml:space="preserve"> at the time of forecast </w:t>
      </w:r>
      <w:r w:rsidR="00121A51" w:rsidRPr="00B47B6F">
        <w:rPr>
          <w:b/>
        </w:rPr>
        <w:t>National Electricity Transmission System</w:t>
      </w:r>
      <w:r w:rsidR="00121A51" w:rsidRPr="00B47B6F">
        <w:t xml:space="preserve"> peak</w:t>
      </w:r>
      <w:r w:rsidRPr="00B47B6F">
        <w:t xml:space="preserve"> where such </w:t>
      </w:r>
      <w:r w:rsidRPr="00B47B6F">
        <w:rPr>
          <w:b/>
        </w:rPr>
        <w:t>Network Operator’s System</w:t>
      </w:r>
      <w:r w:rsidRPr="00B47B6F">
        <w:t xml:space="preserve"> is connected to the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</w:t>
      </w:r>
      <w:r w:rsidRPr="00B47B6F">
        <w:t xml:space="preserve"> in either </w:t>
      </w:r>
      <w:r w:rsidRPr="00B47B6F">
        <w:rPr>
          <w:b/>
        </w:rPr>
        <w:t>SPT’s</w:t>
      </w:r>
      <w:r w:rsidRPr="00B47B6F">
        <w:t xml:space="preserve"> or </w:t>
      </w:r>
      <w:r w:rsidRPr="00B47B6F">
        <w:rPr>
          <w:b/>
        </w:rPr>
        <w:t>SHETL’s Transmission Area</w:t>
      </w:r>
    </w:p>
    <w:p w14:paraId="1B89394E" w14:textId="77777777" w:rsidR="00FA7BAA" w:rsidRPr="00BE6A2E" w:rsidRDefault="00B506DE" w:rsidP="00B506DE">
      <w:pPr>
        <w:pStyle w:val="Level1Text"/>
        <w:rPr>
          <w:color w:val="auto"/>
        </w:rPr>
      </w:pPr>
      <w:r w:rsidRPr="00BE6A2E">
        <w:rPr>
          <w:color w:val="auto"/>
        </w:rPr>
        <w:tab/>
      </w:r>
      <w:proofErr w:type="gramStart"/>
      <w:r w:rsidR="00FA7BAA" w:rsidRPr="00BE6A2E">
        <w:rPr>
          <w:color w:val="auto"/>
        </w:rPr>
        <w:t>in order to</w:t>
      </w:r>
      <w:proofErr w:type="gramEnd"/>
      <w:r w:rsidR="00FA7BAA" w:rsidRPr="00BE6A2E">
        <w:rPr>
          <w:color w:val="auto"/>
        </w:rPr>
        <w:t xml:space="preserve"> seek to limit the consequences of a major loss of generation or an </w:t>
      </w:r>
      <w:r w:rsidR="00FA7BAA" w:rsidRPr="00BE6A2E">
        <w:rPr>
          <w:b/>
          <w:color w:val="auto"/>
        </w:rPr>
        <w:t>Event</w:t>
      </w:r>
      <w:r w:rsidR="00FA7BAA" w:rsidRPr="00BE6A2E">
        <w:rPr>
          <w:color w:val="auto"/>
        </w:rPr>
        <w:t xml:space="preserve"> on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which leaves part of the </w:t>
      </w:r>
      <w:r w:rsidR="00FA7BAA" w:rsidRPr="00BE6A2E">
        <w:rPr>
          <w:b/>
          <w:color w:val="auto"/>
        </w:rPr>
        <w:t>Total System</w:t>
      </w:r>
      <w:r w:rsidR="00FA7BAA" w:rsidRPr="00BE6A2E">
        <w:rPr>
          <w:color w:val="auto"/>
        </w:rPr>
        <w:t xml:space="preserve"> with a generation deficit. </w:t>
      </w:r>
      <w:r w:rsidR="00C869EF" w:rsidRPr="00BE6A2E">
        <w:rPr>
          <w:color w:val="auto"/>
        </w:rPr>
        <w:t xml:space="preserve">Where a </w:t>
      </w:r>
      <w:r w:rsidR="00C869EF" w:rsidRPr="00BE6A2E">
        <w:rPr>
          <w:b/>
          <w:color w:val="auto"/>
        </w:rPr>
        <w:t xml:space="preserve">Network Operator’s System </w:t>
      </w:r>
      <w:r w:rsidR="00C869EF" w:rsidRPr="00BE6A2E">
        <w:rPr>
          <w:color w:val="auto"/>
        </w:rPr>
        <w:t xml:space="preserve">is connected to the </w:t>
      </w:r>
      <w:r w:rsidR="00761736" w:rsidRPr="00BE6A2E">
        <w:rPr>
          <w:b/>
          <w:color w:val="auto"/>
        </w:rPr>
        <w:t>National Electricity Transmission</w:t>
      </w:r>
      <w:r w:rsidR="00C869EF" w:rsidRPr="00BE6A2E">
        <w:rPr>
          <w:b/>
          <w:color w:val="auto"/>
        </w:rPr>
        <w:t xml:space="preserve"> System </w:t>
      </w:r>
      <w:r w:rsidR="00C869EF" w:rsidRPr="00BE6A2E">
        <w:rPr>
          <w:color w:val="auto"/>
        </w:rPr>
        <w:t xml:space="preserve">in more than one </w:t>
      </w:r>
      <w:r w:rsidR="00C869EF" w:rsidRPr="00BE6A2E">
        <w:rPr>
          <w:b/>
          <w:color w:val="auto"/>
        </w:rPr>
        <w:t>Transmission Area</w:t>
      </w:r>
      <w:r w:rsidR="00C869EF" w:rsidRPr="00BE6A2E">
        <w:rPr>
          <w:color w:val="auto"/>
        </w:rPr>
        <w:t xml:space="preserve">, the figure above for the </w:t>
      </w:r>
      <w:r w:rsidR="00C869EF" w:rsidRPr="00BE6A2E">
        <w:rPr>
          <w:b/>
          <w:color w:val="auto"/>
        </w:rPr>
        <w:t xml:space="preserve">Transmission Area </w:t>
      </w:r>
      <w:r w:rsidR="00C869EF" w:rsidRPr="00BE6A2E">
        <w:rPr>
          <w:color w:val="auto"/>
        </w:rPr>
        <w:t xml:space="preserve">in which </w:t>
      </w:r>
      <w:proofErr w:type="gramStart"/>
      <w:r w:rsidR="00C869EF" w:rsidRPr="00BE6A2E">
        <w:rPr>
          <w:color w:val="auto"/>
        </w:rPr>
        <w:t>the majority of</w:t>
      </w:r>
      <w:proofErr w:type="gramEnd"/>
      <w:r w:rsidR="00C869EF" w:rsidRPr="00BE6A2E">
        <w:rPr>
          <w:color w:val="auto"/>
        </w:rPr>
        <w:t xml:space="preserve"> the </w:t>
      </w:r>
      <w:r w:rsidR="00C869EF" w:rsidRPr="00BE6A2E">
        <w:rPr>
          <w:b/>
          <w:color w:val="auto"/>
        </w:rPr>
        <w:t>Network Operator’s Demand</w:t>
      </w:r>
      <w:r w:rsidR="00C869EF" w:rsidRPr="00BE6A2E">
        <w:rPr>
          <w:color w:val="auto"/>
        </w:rPr>
        <w:t xml:space="preserve"> is connected shall apply.</w:t>
      </w:r>
    </w:p>
    <w:p w14:paraId="7A683655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 xml:space="preserve">OC6.6.2 </w:t>
      </w:r>
      <w:r w:rsidRPr="00B47B6F">
        <w:tab/>
        <w:t>(a)</w:t>
      </w:r>
      <w:r w:rsidRPr="00B47B6F">
        <w:tab/>
        <w:t xml:space="preserve">The </w:t>
      </w:r>
      <w:r w:rsidRPr="00B47B6F">
        <w:rPr>
          <w:b/>
        </w:rPr>
        <w:t>Demand</w:t>
      </w:r>
      <w:r w:rsidRPr="00B47B6F">
        <w:t xml:space="preserve"> of each</w:t>
      </w:r>
      <w:r w:rsidRPr="00B47B6F">
        <w:rPr>
          <w:b/>
        </w:rPr>
        <w:t xml:space="preserve"> Network Operator</w:t>
      </w:r>
      <w:r w:rsidRPr="00B47B6F">
        <w:t xml:space="preserve"> which is subject to automatic low </w:t>
      </w:r>
      <w:r w:rsidRPr="00B47B6F">
        <w:rPr>
          <w:b/>
        </w:rPr>
        <w:t>Frequency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split into discrete MW blocks.</w:t>
      </w:r>
    </w:p>
    <w:p w14:paraId="0AF94249" w14:textId="762FE0AD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>The number, size</w:t>
      </w:r>
      <w:r w:rsidR="00F52FE8" w:rsidRPr="00B47B6F">
        <w:t xml:space="preserve"> (% </w:t>
      </w:r>
      <w:r w:rsidR="00F52FE8" w:rsidRPr="00B47B6F">
        <w:rPr>
          <w:b/>
        </w:rPr>
        <w:t>Demand</w:t>
      </w:r>
      <w:r w:rsidR="00F52FE8" w:rsidRPr="00B47B6F">
        <w:t>)</w:t>
      </w:r>
      <w:r w:rsidRPr="00B47B6F">
        <w:t xml:space="preserve"> and the associated low </w:t>
      </w:r>
      <w:r w:rsidRPr="00B47B6F">
        <w:rPr>
          <w:b/>
        </w:rPr>
        <w:t xml:space="preserve">Frequency </w:t>
      </w:r>
      <w:r w:rsidRPr="00B47B6F">
        <w:t xml:space="preserve">settings of these blocks, will be as specified </w:t>
      </w:r>
      <w:r w:rsidR="00F52FE8" w:rsidRPr="00B47B6F">
        <w:t>in Table CC.A.5.5.1a</w:t>
      </w:r>
      <w:r w:rsidR="008E1DE3">
        <w:t xml:space="preserve"> and Table ECC.A.5.5.1a</w:t>
      </w:r>
      <w:r w:rsidRPr="00B47B6F">
        <w:t>.</w:t>
      </w:r>
      <w:r w:rsidR="00F52FE8" w:rsidRPr="00B47B6F">
        <w:t xml:space="preserve">  </w:t>
      </w:r>
      <w:r w:rsidR="00BE071E">
        <w:rPr>
          <w:b/>
        </w:rPr>
        <w:t>The Company</w:t>
      </w:r>
      <w:r w:rsidR="00F52FE8" w:rsidRPr="00B47B6F">
        <w:rPr>
          <w:b/>
        </w:rPr>
        <w:t xml:space="preserve"> </w:t>
      </w:r>
      <w:r w:rsidR="00F52FE8" w:rsidRPr="00B47B6F">
        <w:t>will keep the settings under review.</w:t>
      </w:r>
    </w:p>
    <w:p w14:paraId="1770911C" w14:textId="77777777" w:rsidR="00FA7BAA" w:rsidRPr="00B47B6F" w:rsidRDefault="00FA7BAA" w:rsidP="00B506DE">
      <w:pPr>
        <w:pStyle w:val="Level2Text"/>
      </w:pPr>
      <w:r w:rsidRPr="00B47B6F">
        <w:t>(c)</w:t>
      </w:r>
      <w:r w:rsidRPr="00B47B6F">
        <w:tab/>
        <w:t xml:space="preserve">The distribution of the blocks will be such as to give a reasonably uniform </w:t>
      </w:r>
      <w:r w:rsidRPr="00B47B6F">
        <w:rPr>
          <w:b/>
        </w:rPr>
        <w:t>Disconnection</w:t>
      </w:r>
      <w:r w:rsidRPr="00B47B6F">
        <w:t xml:space="preserve"> within the </w:t>
      </w:r>
      <w:r w:rsidRPr="00B47B6F">
        <w:rPr>
          <w:b/>
        </w:rPr>
        <w:t>Network Operator</w:t>
      </w:r>
      <w:smartTag w:uri="urn:schemas-microsoft-com:office:smarttags" w:element="PersonName">
        <w:r w:rsidRPr="00B47B6F">
          <w:rPr>
            <w:b/>
          </w:rPr>
          <w:t>'</w:t>
        </w:r>
      </w:smartTag>
      <w:r w:rsidRPr="00B47B6F">
        <w:rPr>
          <w:b/>
        </w:rPr>
        <w:t>s</w:t>
      </w:r>
      <w:r w:rsidRPr="00B47B6F">
        <w:t xml:space="preserve"> </w:t>
      </w:r>
      <w:r w:rsidRPr="00B47B6F">
        <w:rPr>
          <w:b/>
        </w:rPr>
        <w:t>System</w:t>
      </w:r>
      <w:proofErr w:type="gramStart"/>
      <w:r w:rsidRPr="00B47B6F">
        <w:t>, as the case may be, across</w:t>
      </w:r>
      <w:proofErr w:type="gramEnd"/>
      <w:r w:rsidRPr="00B47B6F">
        <w:t xml:space="preserve"> all </w:t>
      </w:r>
      <w:r w:rsidRPr="00B47B6F">
        <w:rPr>
          <w:b/>
        </w:rPr>
        <w:t>Grid Supply Points</w:t>
      </w:r>
      <w:r w:rsidRPr="00B47B6F">
        <w:t>.</w:t>
      </w:r>
    </w:p>
    <w:p w14:paraId="547BA78D" w14:textId="56718A46" w:rsidR="00FA7BAA" w:rsidRPr="00B47B6F" w:rsidRDefault="00FA7BAA" w:rsidP="00B506DE">
      <w:pPr>
        <w:pStyle w:val="Level2Text"/>
      </w:pPr>
      <w:r w:rsidRPr="00B47B6F">
        <w:t>(d)</w:t>
      </w:r>
      <w:r w:rsidRPr="00B47B6F">
        <w:tab/>
        <w:t>Each</w:t>
      </w:r>
      <w:r w:rsidRPr="00B47B6F">
        <w:rPr>
          <w:b/>
        </w:rPr>
        <w:t xml:space="preserve"> Network Operator</w:t>
      </w:r>
      <w:r w:rsidRPr="00B47B6F">
        <w:t xml:space="preserve"> will notify </w:t>
      </w:r>
      <w:r w:rsidR="00BE071E">
        <w:rPr>
          <w:b/>
        </w:rPr>
        <w:t>The Company</w:t>
      </w:r>
      <w:r w:rsidRPr="00B47B6F">
        <w:t xml:space="preserve"> in writing by calendar week 24 each year of the details of the automatic low </w:t>
      </w:r>
      <w:r w:rsidRPr="00B47B6F">
        <w:rPr>
          <w:b/>
        </w:rPr>
        <w:t xml:space="preserve">Frequency </w:t>
      </w:r>
      <w:r w:rsidR="00E565E0" w:rsidRPr="00996259">
        <w:rPr>
          <w:b/>
        </w:rPr>
        <w:t>Demand</w:t>
      </w:r>
      <w:r w:rsidR="00E565E0">
        <w:rPr>
          <w:b/>
        </w:rPr>
        <w:t xml:space="preserve"> </w:t>
      </w:r>
      <w:r w:rsidRPr="00B47B6F">
        <w:rPr>
          <w:b/>
        </w:rPr>
        <w:t>Disconnection</w:t>
      </w:r>
      <w:r w:rsidRPr="00B47B6F">
        <w:t xml:space="preserve"> on its </w:t>
      </w:r>
      <w:r w:rsidRPr="00B47B6F">
        <w:rPr>
          <w:b/>
        </w:rPr>
        <w:t>User System</w:t>
      </w:r>
      <w:r w:rsidRPr="00B47B6F">
        <w:t xml:space="preserve">. The information provided should identify, for each </w:t>
      </w:r>
      <w:r w:rsidRPr="00B47B6F">
        <w:rPr>
          <w:b/>
        </w:rPr>
        <w:t>Grid Supply Point</w:t>
      </w:r>
      <w:r w:rsidRPr="00B47B6F">
        <w:t xml:space="preserve"> at the date and time of the annual peak of the</w:t>
      </w:r>
      <w:r w:rsidRPr="00B47B6F">
        <w:rPr>
          <w:b/>
        </w:rPr>
        <w:t xml:space="preserve"> </w:t>
      </w:r>
      <w:r w:rsidR="00761736" w:rsidRPr="00B47B6F">
        <w:rPr>
          <w:b/>
        </w:rPr>
        <w:t>National Electricity Transmission</w:t>
      </w:r>
      <w:r w:rsidRPr="00B47B6F">
        <w:rPr>
          <w:b/>
        </w:rPr>
        <w:t xml:space="preserve"> System Demand</w:t>
      </w:r>
      <w:r w:rsidRPr="00B47B6F">
        <w:t xml:space="preserve"> at </w:t>
      </w:r>
      <w:r w:rsidRPr="00B47B6F">
        <w:rPr>
          <w:b/>
        </w:rPr>
        <w:t>Annual ACS Conditions</w:t>
      </w:r>
      <w:r w:rsidRPr="00B47B6F">
        <w:t xml:space="preserve"> (as notified pursuant to OC1.4.2), the frequency settings at which </w:t>
      </w:r>
      <w:r w:rsidRPr="00B47B6F">
        <w:rPr>
          <w:b/>
        </w:rPr>
        <w:t>Demand</w:t>
      </w:r>
      <w:r w:rsidRPr="00B47B6F">
        <w:t xml:space="preserve"> </w:t>
      </w:r>
      <w:r w:rsidRPr="00B47B6F">
        <w:rPr>
          <w:b/>
        </w:rPr>
        <w:t>Disconnection</w:t>
      </w:r>
      <w:r w:rsidRPr="00B47B6F">
        <w:t xml:space="preserve"> will be initiated and </w:t>
      </w:r>
      <w:r w:rsidR="006835A7">
        <w:t xml:space="preserve">the </w:t>
      </w:r>
      <w:r w:rsidRPr="00B47B6F">
        <w:t xml:space="preserve">amount of </w:t>
      </w:r>
      <w:r w:rsidRPr="00B47B6F">
        <w:rPr>
          <w:b/>
        </w:rPr>
        <w:t>Demand</w:t>
      </w:r>
      <w:r w:rsidRPr="00B47B6F">
        <w:t xml:space="preserve"> disconnected at each such setting. </w:t>
      </w:r>
    </w:p>
    <w:p w14:paraId="26D7B7E5" w14:textId="7A1693DC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OC6.6.3 </w:t>
      </w:r>
      <w:r w:rsidRPr="00BE6A2E">
        <w:rPr>
          <w:color w:val="auto"/>
        </w:rPr>
        <w:tab/>
        <w:t xml:space="preserve">Where conditions are such that, following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, and the subsequent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recovery, it is not possible to restore a large proportion of the total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so disconnected within a reasonable period of time,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may instruct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to implement additional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manually, and restore an equivalent amount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that had been disconnected automatically. The purpose of such action is to ensure that a subsequent fall in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will again be contained by the operation of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>.</w:t>
      </w:r>
    </w:p>
    <w:p w14:paraId="3CB6A6B5" w14:textId="67F7CE0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OC6.6.4 </w:t>
      </w:r>
      <w:r w:rsidRPr="00BE6A2E">
        <w:rPr>
          <w:color w:val="auto"/>
        </w:rPr>
        <w:tab/>
        <w:t xml:space="preserve">Once an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has taken place,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on whose </w:t>
      </w:r>
      <w:r w:rsidRPr="00BE6A2E">
        <w:rPr>
          <w:b/>
          <w:color w:val="auto"/>
        </w:rPr>
        <w:t xml:space="preserve">User System </w:t>
      </w:r>
      <w:r w:rsidRPr="00BE6A2E">
        <w:rPr>
          <w:color w:val="auto"/>
        </w:rPr>
        <w:t xml:space="preserve">it has occurred, will not reconnect until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instructs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10D44F4F" w14:textId="77777777" w:rsidR="00240967" w:rsidRPr="00BE6A2E" w:rsidRDefault="00FA7BAA" w:rsidP="00240967">
      <w:pPr>
        <w:pStyle w:val="Level1Text"/>
        <w:rPr>
          <w:color w:val="auto"/>
        </w:rPr>
      </w:pPr>
      <w:r w:rsidRPr="00BE6A2E">
        <w:rPr>
          <w:color w:val="auto"/>
        </w:rPr>
        <w:t>OC6.6.5</w:t>
      </w:r>
      <w:r w:rsidRPr="00BE6A2E">
        <w:rPr>
          <w:color w:val="auto"/>
        </w:rPr>
        <w:tab/>
        <w:t xml:space="preserve">Once the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has recovered, 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OC6.6 without delay.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 minutes of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>.</w:t>
      </w:r>
    </w:p>
    <w:p w14:paraId="3BF355FA" w14:textId="0A0F82D0" w:rsidR="00240967" w:rsidRPr="009F1E3D" w:rsidRDefault="00240967" w:rsidP="003771E0">
      <w:pPr>
        <w:pStyle w:val="CommentText"/>
        <w:ind w:left="1843" w:hanging="1843"/>
        <w:jc w:val="both"/>
      </w:pPr>
      <w:r w:rsidRPr="00B47B6F">
        <w:t>OC6.6.6</w:t>
      </w:r>
      <w:r w:rsidR="003771E0">
        <w:t xml:space="preserve"> </w:t>
      </w:r>
      <w:r w:rsidR="00CD0FE0">
        <w:t xml:space="preserve">        </w:t>
      </w:r>
      <w:proofErr w:type="gramStart"/>
      <w:r w:rsidR="00CD0FE0">
        <w:t xml:space="preserve">  </w:t>
      </w:r>
      <w:r w:rsidR="001F6E6A">
        <w:t xml:space="preserve"> </w:t>
      </w:r>
      <w:r w:rsidRPr="00B47B6F">
        <w:t>(a)</w:t>
      </w:r>
      <w:r w:rsidR="00C941AD">
        <w:t xml:space="preserve"> </w:t>
      </w:r>
      <w:r w:rsidR="00CD0FE0">
        <w:t xml:space="preserve">  </w:t>
      </w:r>
      <w:proofErr w:type="gramEnd"/>
      <w:r w:rsidR="001F6E6A">
        <w:tab/>
      </w:r>
      <w:r w:rsidRPr="009F1E3D">
        <w:rPr>
          <w:b/>
          <w:bCs/>
        </w:rPr>
        <w:t>Non-Embedded Customers</w:t>
      </w:r>
      <w:r>
        <w:rPr>
          <w:b/>
          <w:bCs/>
        </w:rPr>
        <w:t xml:space="preserve"> </w:t>
      </w:r>
      <w:r w:rsidRPr="009F1E3D">
        <w:t xml:space="preserve">and </w:t>
      </w:r>
      <w:r w:rsidRPr="00B47B6F">
        <w:rPr>
          <w:b/>
        </w:rPr>
        <w:t>Pumped Storage Generator</w:t>
      </w:r>
      <w:r>
        <w:rPr>
          <w:b/>
        </w:rPr>
        <w:t>s</w:t>
      </w:r>
      <w:r w:rsidRPr="009F1E3D">
        <w:t xml:space="preserve">, must provide </w:t>
      </w:r>
      <w:r w:rsidRPr="009F1E3D">
        <w:lastRenderedPageBreak/>
        <w:t xml:space="preserve">automatic low </w:t>
      </w:r>
      <w:r w:rsidRPr="009F1E3D">
        <w:rPr>
          <w:b/>
          <w:bCs/>
        </w:rPr>
        <w:t>Frequency</w:t>
      </w:r>
      <w:r w:rsidRPr="005D0807">
        <w:rPr>
          <w:b/>
        </w:rPr>
        <w:t xml:space="preserve"> </w:t>
      </w:r>
      <w:r w:rsidRPr="009F1E3D">
        <w:t xml:space="preserve">disconnection, which </w:t>
      </w:r>
      <w:r>
        <w:t>shall</w:t>
      </w:r>
      <w:r w:rsidRPr="009F1E3D">
        <w:t xml:space="preserve"> be split into</w:t>
      </w:r>
      <w:r w:rsidR="003771E0">
        <w:t xml:space="preserve"> </w:t>
      </w:r>
      <w:r w:rsidRPr="009F1E3D">
        <w:t xml:space="preserve">discrete blocks. </w:t>
      </w:r>
    </w:p>
    <w:p w14:paraId="6758C839" w14:textId="01362E37" w:rsidR="00BB4FE6" w:rsidRPr="009F1E3D" w:rsidRDefault="00BB4FE6">
      <w:pPr>
        <w:pStyle w:val="Level1Text"/>
        <w:ind w:left="1843" w:hanging="425"/>
        <w:rPr>
          <w:del w:id="420" w:author="Tammy Meek [NESO]" w:date="2025-10-21T09:32:00Z" w16du:dateUtc="2025-10-21T08:32:00Z"/>
        </w:rPr>
        <w:pPrChange w:id="421" w:author="Rebecca Scott [NESO]" w:date="2025-09-30T16:48:00Z" w16du:dateUtc="2025-09-30T15:48:00Z">
          <w:pPr>
            <w:pStyle w:val="Level1Text"/>
            <w:ind w:left="1843" w:hanging="1843"/>
          </w:pPr>
        </w:pPrChange>
      </w:pPr>
      <w:del w:id="422" w:author="Rebecca Scott [NESO]" w:date="2025-09-30T16:48:00Z" w16du:dateUtc="2025-09-30T15:48:00Z">
        <w:r w:rsidDel="002E4A30">
          <w:br/>
        </w:r>
      </w:del>
    </w:p>
    <w:p w14:paraId="6C96D22E" w14:textId="77777777" w:rsidR="00DF0A36" w:rsidRDefault="0091466F" w:rsidP="001A42D5">
      <w:pPr>
        <w:pStyle w:val="Level1Text"/>
        <w:tabs>
          <w:tab w:val="clear" w:pos="1418"/>
          <w:tab w:val="left" w:pos="1134"/>
        </w:tabs>
        <w:ind w:left="1843" w:hanging="426"/>
      </w:pPr>
      <w:r w:rsidRPr="006835A7">
        <w:t>(b)</w:t>
      </w:r>
      <w:r w:rsidRPr="006835A7">
        <w:tab/>
        <w:t xml:space="preserve">The number and size of blocks and the associated low </w:t>
      </w:r>
      <w:r w:rsidR="00C7254C" w:rsidRPr="006835A7">
        <w:rPr>
          <w:b/>
        </w:rPr>
        <w:t>Frequency</w:t>
      </w:r>
      <w:r w:rsidR="00C7254C" w:rsidRPr="006835A7">
        <w:t xml:space="preserve"> settings </w:t>
      </w:r>
      <w:r w:rsidR="00C7254C">
        <w:t>shall</w:t>
      </w:r>
      <w:r w:rsidR="00C7254C" w:rsidRPr="006835A7">
        <w:t xml:space="preserve"> be as specified by </w:t>
      </w:r>
      <w:r w:rsidR="00C7254C" w:rsidRPr="006835A7">
        <w:rPr>
          <w:b/>
        </w:rPr>
        <w:t>The Company</w:t>
      </w:r>
      <w:r w:rsidR="00C7254C" w:rsidRPr="006835A7">
        <w:t xml:space="preserve"> by week 24 each calendar year following discussion with the </w:t>
      </w:r>
      <w:r w:rsidR="00C7254C" w:rsidRPr="006835A7">
        <w:rPr>
          <w:b/>
        </w:rPr>
        <w:t>Non-Embedded Customer</w:t>
      </w:r>
      <w:r w:rsidR="00C7254C">
        <w:rPr>
          <w:bCs/>
        </w:rPr>
        <w:t xml:space="preserve"> and</w:t>
      </w:r>
      <w:r w:rsidR="00C7254C" w:rsidRPr="006835A7">
        <w:t xml:space="preserve"> </w:t>
      </w:r>
      <w:r w:rsidR="00C7254C" w:rsidRPr="006835A7">
        <w:rPr>
          <w:b/>
        </w:rPr>
        <w:t>Pumped Storage Generator</w:t>
      </w:r>
      <w:r w:rsidR="00C7254C">
        <w:t xml:space="preserve"> </w:t>
      </w:r>
      <w:r w:rsidR="00C7254C" w:rsidRPr="006835A7">
        <w:t xml:space="preserve">in accordance with the relevant </w:t>
      </w:r>
      <w:r w:rsidR="00C7254C" w:rsidRPr="006835A7">
        <w:rPr>
          <w:b/>
        </w:rPr>
        <w:t>Bilateral Agreement</w:t>
      </w:r>
      <w:r w:rsidR="00C7254C" w:rsidRPr="006835A7">
        <w:t>.</w:t>
      </w:r>
    </w:p>
    <w:p w14:paraId="5110D16E" w14:textId="32C5E2B4" w:rsidR="0076679B" w:rsidRDefault="00C7254C" w:rsidP="00DF0A36">
      <w:pPr>
        <w:pStyle w:val="Level1Text"/>
        <w:tabs>
          <w:tab w:val="clear" w:pos="1418"/>
          <w:tab w:val="left" w:pos="1134"/>
        </w:tabs>
        <w:ind w:left="1417" w:firstLine="0"/>
        <w:rPr>
          <w:del w:id="423" w:author="Tammy Meek [NESO]" w:date="2025-10-21T09:32:00Z" w16du:dateUtc="2025-10-21T08:32:00Z"/>
        </w:rPr>
      </w:pPr>
      <w:r w:rsidRPr="00A00A57">
        <w:t xml:space="preserve"> </w:t>
      </w:r>
    </w:p>
    <w:p w14:paraId="6131D6D6" w14:textId="3E914F82" w:rsidR="0091466F" w:rsidRPr="00B47B6F" w:rsidRDefault="00416766">
      <w:pPr>
        <w:pStyle w:val="Level1Text"/>
        <w:tabs>
          <w:tab w:val="clear" w:pos="1418"/>
          <w:tab w:val="left" w:pos="1134"/>
        </w:tabs>
        <w:ind w:left="1843" w:hanging="426"/>
        <w:pPrChange w:id="424" w:author="Tammy Meek [NESO]" w:date="2025-10-27T10:32:00Z" w16du:dateUtc="2025-10-27T10:32:00Z">
          <w:pPr>
            <w:pStyle w:val="Level2Text"/>
            <w:tabs>
              <w:tab w:val="clear" w:pos="1843"/>
            </w:tabs>
            <w:ind w:left="1418"/>
          </w:pPr>
        </w:pPrChange>
      </w:pPr>
      <w:r>
        <w:t>(c)</w:t>
      </w:r>
      <w:r w:rsidR="0091466F">
        <w:tab/>
      </w:r>
      <w:r w:rsidR="0091466F" w:rsidRPr="00D13E7E">
        <w:rPr>
          <w:b/>
          <w:bCs/>
        </w:rPr>
        <w:t>Generators</w:t>
      </w:r>
      <w:r w:rsidR="0091466F" w:rsidRPr="00AC5FEA">
        <w:t>,</w:t>
      </w:r>
      <w:r w:rsidR="0091466F" w:rsidRPr="00D13E7E">
        <w:rPr>
          <w:b/>
        </w:rPr>
        <w:t xml:space="preserve"> Defence Service Providers</w:t>
      </w:r>
      <w:r w:rsidR="0091466F" w:rsidRPr="009D40C6">
        <w:rPr>
          <w:bCs/>
        </w:rPr>
        <w:t>,</w:t>
      </w:r>
      <w:r w:rsidR="0091466F" w:rsidRPr="00D13E7E">
        <w:rPr>
          <w:b/>
        </w:rPr>
        <w:t xml:space="preserve"> Restoration Service Providers </w:t>
      </w:r>
      <w:r w:rsidR="0091466F" w:rsidRPr="00D13E7E">
        <w:rPr>
          <w:bCs/>
        </w:rPr>
        <w:t>or</w:t>
      </w:r>
      <w:r w:rsidR="0091466F" w:rsidRPr="00D13E7E">
        <w:rPr>
          <w:b/>
        </w:rPr>
        <w:t xml:space="preserve"> Non-</w:t>
      </w:r>
      <w:r w:rsidR="00AD0512">
        <w:rPr>
          <w:b/>
        </w:rPr>
        <w:t>E</w:t>
      </w:r>
      <w:r w:rsidR="0091466F" w:rsidRPr="00D13E7E">
        <w:rPr>
          <w:b/>
        </w:rPr>
        <w:t xml:space="preserve">mbedded Customers </w:t>
      </w:r>
      <w:r w:rsidR="0091466F" w:rsidRPr="00D13E7E">
        <w:rPr>
          <w:bCs/>
        </w:rPr>
        <w:t>in</w:t>
      </w:r>
      <w:r w:rsidR="0091466F" w:rsidRPr="00D13E7E">
        <w:t xml:space="preserve"> respect of </w:t>
      </w:r>
      <w:r w:rsidR="0091466F" w:rsidRPr="00D13E7E">
        <w:rPr>
          <w:b/>
          <w:bCs/>
        </w:rPr>
        <w:t>Electricity Storage Modules</w:t>
      </w:r>
      <w:r w:rsidR="0091466F" w:rsidRPr="00D13E7E">
        <w:t xml:space="preserve"> </w:t>
      </w:r>
      <w:r w:rsidR="0091466F" w:rsidRPr="00D13E7E">
        <w:rPr>
          <w:rFonts w:cs="Arial"/>
        </w:rPr>
        <w:t xml:space="preserve">who </w:t>
      </w:r>
      <w:r w:rsidR="0091466F" w:rsidRPr="00D13E7E">
        <w:t xml:space="preserve">have agreed with </w:t>
      </w:r>
      <w:r w:rsidR="0091466F" w:rsidRPr="00D13E7E">
        <w:rPr>
          <w:b/>
          <w:bCs/>
        </w:rPr>
        <w:t>The Company</w:t>
      </w:r>
      <w:r w:rsidR="0091466F" w:rsidRPr="00D13E7E">
        <w:t xml:space="preserve"> to satisfy the requirements of OC6.6.6 as provided for in </w:t>
      </w:r>
      <w:r w:rsidR="0091466F" w:rsidRPr="00D13E7E">
        <w:rPr>
          <w:rFonts w:cs="Arial"/>
        </w:rPr>
        <w:t>ECC.6.3.7.2.3.1</w:t>
      </w:r>
      <w:r w:rsidR="0091466F" w:rsidRPr="00D13E7E">
        <w:t xml:space="preserve"> must provide automatic low </w:t>
      </w:r>
      <w:r w:rsidR="0091466F" w:rsidRPr="00D13E7E">
        <w:rPr>
          <w:b/>
          <w:bCs/>
        </w:rPr>
        <w:t>Frequency</w:t>
      </w:r>
      <w:r w:rsidR="0091466F" w:rsidRPr="00D13E7E">
        <w:t xml:space="preserve"> disconnection, which shall be split into discrete blocks</w:t>
      </w:r>
      <w:r w:rsidR="0091466F" w:rsidRPr="00D13E7E">
        <w:rPr>
          <w:rFonts w:cs="Arial"/>
        </w:rPr>
        <w:t>.</w:t>
      </w:r>
      <w:r w:rsidR="0091466F">
        <w:rPr>
          <w:rFonts w:cs="Arial"/>
        </w:rPr>
        <w:t xml:space="preserve"> </w:t>
      </w:r>
      <w:r w:rsidR="0091466F" w:rsidRPr="00D13E7E">
        <w:rPr>
          <w:rFonts w:cs="Arial"/>
        </w:rPr>
        <w:t xml:space="preserve"> </w:t>
      </w:r>
      <w:r w:rsidR="0091466F" w:rsidRPr="00D13E7E">
        <w:t xml:space="preserve">The number and size of blocks and the associated low </w:t>
      </w:r>
      <w:r w:rsidR="0091466F" w:rsidRPr="00D13E7E">
        <w:rPr>
          <w:b/>
          <w:bCs/>
        </w:rPr>
        <w:t>Frequency</w:t>
      </w:r>
      <w:r w:rsidR="0091466F" w:rsidRPr="00D13E7E">
        <w:t xml:space="preserve"> settings will be specified by </w:t>
      </w:r>
      <w:r w:rsidR="0091466F" w:rsidRPr="00D13E7E">
        <w:rPr>
          <w:b/>
          <w:bCs/>
        </w:rPr>
        <w:t>The Company</w:t>
      </w:r>
      <w:r w:rsidR="0091466F" w:rsidRPr="00D13E7E">
        <w:t xml:space="preserve"> by week 24 each calendar year following discussion with the relevant parties in accordance with the relevant </w:t>
      </w:r>
      <w:r w:rsidR="0091466F" w:rsidRPr="00D13E7E">
        <w:rPr>
          <w:b/>
          <w:bCs/>
        </w:rPr>
        <w:t xml:space="preserve">Bilateral Agreement </w:t>
      </w:r>
      <w:r w:rsidR="0091466F" w:rsidRPr="00D13E7E">
        <w:t xml:space="preserve">or other relevant </w:t>
      </w:r>
      <w:r w:rsidR="0091466F" w:rsidRPr="00D13E7E">
        <w:rPr>
          <w:b/>
          <w:bCs/>
        </w:rPr>
        <w:t>Ancillary Services</w:t>
      </w:r>
      <w:r w:rsidR="0091466F" w:rsidRPr="00D13E7E">
        <w:t xml:space="preserve"> agreement.</w:t>
      </w:r>
    </w:p>
    <w:p w14:paraId="6EE6A58C" w14:textId="62F568AD" w:rsidR="00FA7BAA" w:rsidRPr="00B47B6F" w:rsidRDefault="00FA7BAA" w:rsidP="00DF0A36">
      <w:pPr>
        <w:pStyle w:val="Level1Text"/>
        <w:tabs>
          <w:tab w:val="clear" w:pos="1418"/>
        </w:tabs>
        <w:ind w:left="1843" w:hanging="1843"/>
      </w:pPr>
      <w:r w:rsidRPr="00B47B6F">
        <w:t xml:space="preserve">OC6.6.7 </w:t>
      </w:r>
      <w:r w:rsidR="00CD0FE0">
        <w:t xml:space="preserve">   </w:t>
      </w:r>
      <w:r w:rsidR="00282401">
        <w:t xml:space="preserve"> </w:t>
      </w:r>
      <w:r w:rsidR="00677C4E">
        <w:t xml:space="preserve">  </w:t>
      </w:r>
      <w:r w:rsidRPr="00B47B6F">
        <w:t xml:space="preserve"> </w:t>
      </w:r>
      <w:r w:rsidR="00CD0FE0">
        <w:t xml:space="preserve"> </w:t>
      </w:r>
      <w:proofErr w:type="gramStart"/>
      <w:r w:rsidR="00CD0FE0">
        <w:t xml:space="preserve">  </w:t>
      </w:r>
      <w:r w:rsidR="00282401">
        <w:t xml:space="preserve"> </w:t>
      </w:r>
      <w:r w:rsidRPr="00B47B6F">
        <w:t>(</w:t>
      </w:r>
      <w:proofErr w:type="gramEnd"/>
      <w:r w:rsidRPr="00B47B6F">
        <w:t>a)</w:t>
      </w:r>
      <w:r w:rsidR="00CD0FE0">
        <w:tab/>
      </w:r>
      <w:r w:rsidRPr="00B47B6F">
        <w:t xml:space="preserve">In addition, </w:t>
      </w:r>
      <w:r w:rsidRPr="00B47B6F">
        <w:rPr>
          <w:b/>
        </w:rPr>
        <w:t>Generators</w:t>
      </w:r>
      <w:r w:rsidRPr="00B47B6F">
        <w:t xml:space="preserve"> may wish to disconnect </w:t>
      </w:r>
      <w:r w:rsidR="00470C1E" w:rsidRPr="00B47B6F">
        <w:rPr>
          <w:b/>
        </w:rPr>
        <w:t>Power Generating Modules</w:t>
      </w:r>
      <w:r w:rsidR="00470C1E" w:rsidRPr="00B47B6F">
        <w:t xml:space="preserve"> and/or </w:t>
      </w:r>
      <w:r w:rsidRPr="00B47B6F">
        <w:rPr>
          <w:b/>
        </w:rPr>
        <w:t xml:space="preserve">Generating Units </w:t>
      </w:r>
      <w:r w:rsidRPr="00B47B6F">
        <w:t xml:space="preserve">from the </w:t>
      </w:r>
      <w:r w:rsidRPr="00B47B6F">
        <w:rPr>
          <w:b/>
        </w:rPr>
        <w:t>System</w:t>
      </w:r>
      <w:r w:rsidRPr="00B47B6F">
        <w:t xml:space="preserve">, either manually or automatically, should they be subject to </w:t>
      </w:r>
      <w:r w:rsidRPr="00B47B6F">
        <w:rPr>
          <w:b/>
        </w:rPr>
        <w:t>Frequency</w:t>
      </w:r>
      <w:r w:rsidRPr="00B47B6F">
        <w:t xml:space="preserve"> levels which could result in </w:t>
      </w:r>
      <w:r w:rsidR="00470C1E" w:rsidRPr="00B47B6F">
        <w:rPr>
          <w:b/>
        </w:rPr>
        <w:t>Power Generating Module</w:t>
      </w:r>
      <w:r w:rsidR="00470C1E" w:rsidRPr="00B47B6F">
        <w:t xml:space="preserve"> and/or </w:t>
      </w:r>
      <w:r w:rsidRPr="00B47B6F">
        <w:rPr>
          <w:b/>
        </w:rPr>
        <w:t xml:space="preserve">Generating Unit </w:t>
      </w:r>
      <w:r w:rsidRPr="00B47B6F">
        <w:t>damage.</w:t>
      </w:r>
    </w:p>
    <w:p w14:paraId="2169E492" w14:textId="5625889E" w:rsidR="00FA7BAA" w:rsidRPr="00B47B6F" w:rsidRDefault="00FA7BAA" w:rsidP="00677C4E">
      <w:pPr>
        <w:pStyle w:val="Level2Text"/>
        <w:tabs>
          <w:tab w:val="clear" w:pos="1843"/>
          <w:tab w:val="left" w:pos="0"/>
        </w:tabs>
      </w:pPr>
      <w:r w:rsidRPr="00B47B6F">
        <w:t>(b)</w:t>
      </w:r>
      <w:r w:rsidRPr="00B47B6F">
        <w:tab/>
        <w:t xml:space="preserve">This </w:t>
      </w:r>
      <w:r w:rsidRPr="00B47B6F">
        <w:rPr>
          <w:b/>
        </w:rPr>
        <w:t>Disconnection</w:t>
      </w:r>
      <w:r w:rsidRPr="00B47B6F">
        <w:t xml:space="preserve"> facility on such </w:t>
      </w:r>
      <w:r w:rsidR="00470C1E" w:rsidRPr="00B47B6F">
        <w:t xml:space="preserve">a </w:t>
      </w:r>
      <w:r w:rsidR="00470C1E" w:rsidRPr="00B47B6F">
        <w:rPr>
          <w:b/>
        </w:rPr>
        <w:t>Power Generating Module</w:t>
      </w:r>
      <w:r w:rsidR="00470C1E" w:rsidRPr="00B47B6F">
        <w:t xml:space="preserve"> and/</w:t>
      </w:r>
      <w:proofErr w:type="gramStart"/>
      <w:r w:rsidR="00470C1E" w:rsidRPr="00B47B6F">
        <w:t xml:space="preserve">or  </w:t>
      </w:r>
      <w:r w:rsidRPr="00B47B6F">
        <w:rPr>
          <w:b/>
        </w:rPr>
        <w:t>Generating</w:t>
      </w:r>
      <w:proofErr w:type="gramEnd"/>
      <w:r w:rsidRPr="00B47B6F">
        <w:rPr>
          <w:b/>
        </w:rPr>
        <w:t xml:space="preserve"> Unit</w:t>
      </w:r>
      <w:r w:rsidRPr="00B47B6F">
        <w:t xml:space="preserve"> directly connected to the </w:t>
      </w:r>
      <w:r w:rsidR="00761736" w:rsidRPr="00BE6A2E">
        <w:rPr>
          <w:b/>
        </w:rPr>
        <w:t>National Electricity Transmission</w:t>
      </w:r>
      <w:r w:rsidRPr="00BE6A2E">
        <w:rPr>
          <w:b/>
        </w:rPr>
        <w:t xml:space="preserve"> System</w:t>
      </w:r>
      <w:r w:rsidRPr="00B47B6F">
        <w:t xml:space="preserve">, will be agreed with </w:t>
      </w:r>
      <w:r w:rsidR="00BE071E">
        <w:rPr>
          <w:b/>
        </w:rPr>
        <w:t>The Company</w:t>
      </w:r>
      <w:r w:rsidRPr="00B47B6F">
        <w:t xml:space="preserve"> in accordance with the </w:t>
      </w:r>
      <w:r w:rsidRPr="00B47B6F">
        <w:rPr>
          <w:b/>
        </w:rPr>
        <w:t>Bilateral Agreement</w:t>
      </w:r>
      <w:r w:rsidRPr="00B47B6F">
        <w:t>.</w:t>
      </w:r>
    </w:p>
    <w:p w14:paraId="7672807D" w14:textId="137F01E9" w:rsidR="00FA7BAA" w:rsidRPr="00B47B6F" w:rsidRDefault="00FA7BAA" w:rsidP="00677C4E">
      <w:pPr>
        <w:pStyle w:val="Level2Text"/>
        <w:tabs>
          <w:tab w:val="clear" w:pos="1843"/>
          <w:tab w:val="left" w:pos="0"/>
        </w:tabs>
      </w:pPr>
      <w:r w:rsidRPr="00B47B6F">
        <w:t>(c)</w:t>
      </w:r>
      <w:r w:rsidRPr="00B47B6F">
        <w:tab/>
        <w:t xml:space="preserve">Any </w:t>
      </w:r>
      <w:r w:rsidRPr="00B47B6F">
        <w:rPr>
          <w:b/>
        </w:rPr>
        <w:t>Embedded Power Stations</w:t>
      </w:r>
      <w:r w:rsidRPr="00B47B6F">
        <w:t xml:space="preserve"> will need to agree this </w:t>
      </w:r>
      <w:r w:rsidRPr="00B47B6F">
        <w:rPr>
          <w:b/>
        </w:rPr>
        <w:t>Disconnection</w:t>
      </w:r>
      <w:r w:rsidRPr="00B47B6F">
        <w:t xml:space="preserve"> facility with the relevant </w:t>
      </w:r>
      <w:r w:rsidRPr="00B47B6F">
        <w:rPr>
          <w:b/>
        </w:rPr>
        <w:t>User</w:t>
      </w:r>
      <w:r w:rsidRPr="00B47B6F">
        <w:t xml:space="preserve"> to whose </w:t>
      </w:r>
      <w:r w:rsidRPr="00B47B6F">
        <w:rPr>
          <w:b/>
        </w:rPr>
        <w:t>System</w:t>
      </w:r>
      <w:r w:rsidRPr="00B47B6F">
        <w:t xml:space="preserve"> that </w:t>
      </w:r>
      <w:r w:rsidRPr="00B47B6F">
        <w:rPr>
          <w:b/>
        </w:rPr>
        <w:t>Power Station</w:t>
      </w:r>
      <w:r w:rsidRPr="00B47B6F">
        <w:t xml:space="preserve"> is connected, which will then need to notify </w:t>
      </w:r>
      <w:r w:rsidR="00BE071E">
        <w:rPr>
          <w:b/>
        </w:rPr>
        <w:t>The Company</w:t>
      </w:r>
      <w:r w:rsidRPr="00B47B6F">
        <w:t xml:space="preserve"> of this.</w:t>
      </w:r>
    </w:p>
    <w:p w14:paraId="21B8383E" w14:textId="08C0BF48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OC6.6.8</w:t>
      </w:r>
      <w:r w:rsidRPr="00BE6A2E">
        <w:rPr>
          <w:color w:val="auto"/>
        </w:rPr>
        <w:tab/>
        <w:t>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or </w:t>
      </w:r>
      <w:r w:rsidRPr="00BE6A2E">
        <w:rPr>
          <w:b/>
          <w:color w:val="auto"/>
        </w:rPr>
        <w:t>Non-Embedded Customer</w:t>
      </w:r>
      <w:proofErr w:type="gramStart"/>
      <w:r w:rsidRPr="00BE6A2E">
        <w:rPr>
          <w:color w:val="auto"/>
        </w:rPr>
        <w:t>, as the case may be, will</w:t>
      </w:r>
      <w:proofErr w:type="gramEnd"/>
      <w:r w:rsidRPr="00BE6A2E">
        <w:rPr>
          <w:color w:val="auto"/>
        </w:rPr>
        <w:t xml:space="preserve"> notify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with an estimation of the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which has occurred under automatic low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Demand Disconnection</w:t>
      </w:r>
      <w:r w:rsidRPr="00BE6A2E">
        <w:rPr>
          <w:color w:val="auto"/>
        </w:rPr>
        <w:t xml:space="preserve"> and similarly notify the restoration</w:t>
      </w:r>
      <w:proofErr w:type="gramStart"/>
      <w:r w:rsidRPr="00BE6A2E">
        <w:rPr>
          <w:color w:val="auto"/>
        </w:rPr>
        <w:t>, as the case may be, in</w:t>
      </w:r>
      <w:proofErr w:type="gramEnd"/>
      <w:r w:rsidRPr="00BE6A2E">
        <w:rPr>
          <w:color w:val="auto"/>
        </w:rPr>
        <w:t xml:space="preserve"> each case within five minutes of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or restoration.</w:t>
      </w:r>
    </w:p>
    <w:p w14:paraId="33526D87" w14:textId="5DAFDE3A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 xml:space="preserve">OC6.6.9 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and </w:t>
      </w:r>
      <w:r w:rsidRPr="00BE6A2E">
        <w:rPr>
          <w:b/>
          <w:color w:val="auto"/>
        </w:rPr>
        <w:t>Non-Embedded Customer</w:t>
      </w:r>
      <w:r w:rsidRPr="00BE6A2E">
        <w:rPr>
          <w:color w:val="auto"/>
        </w:rPr>
        <w:t xml:space="preserve"> will supply to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 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7C40A70F" w14:textId="77777777" w:rsidR="00FA7BAA" w:rsidRPr="00B47B6F" w:rsidRDefault="00FA7BAA" w:rsidP="00B506DE">
      <w:pPr>
        <w:pStyle w:val="Level2Text"/>
        <w:tabs>
          <w:tab w:val="left" w:pos="1418"/>
        </w:tabs>
        <w:ind w:hanging="1843"/>
      </w:pPr>
      <w:r w:rsidRPr="00B47B6F">
        <w:t>OC6.6.10</w:t>
      </w:r>
      <w:r w:rsidRPr="00B47B6F">
        <w:tab/>
        <w:t>(a)</w:t>
      </w:r>
      <w:r w:rsidRPr="00B47B6F">
        <w:tab/>
        <w:t xml:space="preserve">In the case of a </w:t>
      </w:r>
      <w:r w:rsidRPr="00B47B6F">
        <w:rPr>
          <w:b/>
        </w:rPr>
        <w:t>User</w:t>
      </w:r>
      <w:r w:rsidRPr="00B47B6F">
        <w:t xml:space="preserve">, it is not necessary for it to provide automatic low </w:t>
      </w:r>
      <w:r w:rsidRPr="00B47B6F">
        <w:rPr>
          <w:b/>
        </w:rPr>
        <w:t>Frequency</w:t>
      </w:r>
      <w:r w:rsidRPr="00B47B6F">
        <w:t xml:space="preserve"> disconnection under OC6.6 only to the extent that it is providing, at the time it would be so needed, low </w:t>
      </w:r>
      <w:r w:rsidRPr="00B47B6F">
        <w:rPr>
          <w:b/>
        </w:rPr>
        <w:t xml:space="preserve">Frequency </w:t>
      </w:r>
      <w:r w:rsidRPr="00B47B6F">
        <w:t xml:space="preserve">disconnection at a higher level of </w:t>
      </w:r>
      <w:r w:rsidRPr="00B47B6F">
        <w:rPr>
          <w:b/>
        </w:rPr>
        <w:t>Frequency</w:t>
      </w:r>
      <w:r w:rsidRPr="00B47B6F">
        <w:t xml:space="preserve"> as an </w:t>
      </w:r>
      <w:r w:rsidRPr="00B47B6F">
        <w:rPr>
          <w:b/>
        </w:rPr>
        <w:t>Ancillary Service</w:t>
      </w:r>
      <w:r w:rsidRPr="00B47B6F">
        <w:t xml:space="preserve">, namely if the amount provided as an </w:t>
      </w:r>
      <w:r w:rsidRPr="00B47B6F">
        <w:rPr>
          <w:b/>
        </w:rPr>
        <w:t>Ancillary Service</w:t>
      </w:r>
      <w:r w:rsidRPr="00B47B6F">
        <w:t xml:space="preserve"> is less than that required under OC6.6 then the </w:t>
      </w:r>
      <w:r w:rsidRPr="00B47B6F">
        <w:rPr>
          <w:b/>
        </w:rPr>
        <w:t>User</w:t>
      </w:r>
      <w:r w:rsidRPr="00B47B6F">
        <w:t xml:space="preserve"> must provide the balance required under OC6.6 at the time it is so needed.</w:t>
      </w:r>
    </w:p>
    <w:p w14:paraId="5755F48A" w14:textId="77777777" w:rsidR="00FA7BAA" w:rsidRPr="00B47B6F" w:rsidRDefault="00FA7BAA" w:rsidP="00B506DE">
      <w:pPr>
        <w:pStyle w:val="Level2Text"/>
      </w:pPr>
      <w:r w:rsidRPr="00B47B6F">
        <w:t>(b)</w:t>
      </w:r>
      <w:r w:rsidRPr="00B47B6F">
        <w:tab/>
        <w:t xml:space="preserve">The provisions of OC7.4.8 relating to the use of </w:t>
      </w:r>
      <w:r w:rsidRPr="00B47B6F">
        <w:rPr>
          <w:b/>
        </w:rPr>
        <w:t>Demand Control</w:t>
      </w:r>
      <w:r w:rsidRPr="00B47B6F">
        <w:t xml:space="preserve"> should be borne in mind by </w:t>
      </w:r>
      <w:r w:rsidRPr="00B47B6F">
        <w:rPr>
          <w:b/>
        </w:rPr>
        <w:t>Users</w:t>
      </w:r>
      <w:r w:rsidRPr="00B47B6F">
        <w:t>.</w:t>
      </w:r>
    </w:p>
    <w:p w14:paraId="17934959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p w14:paraId="08718E70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EMERGENCY MANUAL DISCONNECTION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25" w:name="_Toc503446028"/>
      <w:bookmarkStart w:id="426" w:name="_Toc333226013"/>
      <w:r w:rsidR="00434577" w:rsidRPr="00BE6A2E">
        <w:rPr>
          <w:color w:val="auto"/>
        </w:rPr>
        <w:instrText>OC6.7   EMERGENCY MANUAL DISCONNECTION</w:instrText>
      </w:r>
      <w:bookmarkEnd w:id="425"/>
      <w:bookmarkEnd w:id="426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07720D85" w14:textId="11BA1B0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OC6.7.1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make arrangements that will enable it, following an instruction from </w:t>
      </w:r>
      <w:r w:rsidR="00BE071E">
        <w:rPr>
          <w:b/>
        </w:rPr>
        <w:t>The Company</w:t>
      </w:r>
      <w:r w:rsidR="00DB08E5" w:rsidRPr="00BE6A2E">
        <w:rPr>
          <w:color w:val="auto"/>
        </w:rPr>
        <w:t>,</w:t>
      </w:r>
      <w:r w:rsidRPr="00BE6A2E">
        <w:rPr>
          <w:color w:val="auto"/>
        </w:rPr>
        <w:t xml:space="preserve"> to disconnect </w:t>
      </w:r>
      <w:r w:rsidRPr="00BE6A2E">
        <w:rPr>
          <w:b/>
          <w:color w:val="auto"/>
        </w:rPr>
        <w:t>Customers</w:t>
      </w:r>
      <w:r w:rsidRPr="00BE6A2E">
        <w:rPr>
          <w:color w:val="auto"/>
        </w:rPr>
        <w:t xml:space="preserve"> on its </w:t>
      </w:r>
      <w:r w:rsidRPr="00BE6A2E">
        <w:rPr>
          <w:b/>
          <w:color w:val="auto"/>
        </w:rPr>
        <w:t>User System</w:t>
      </w:r>
      <w:r w:rsidRPr="00BE6A2E">
        <w:rPr>
          <w:color w:val="auto"/>
        </w:rPr>
        <w:t xml:space="preserve"> under emergency conditions irrespective of </w:t>
      </w:r>
      <w:r w:rsidRPr="00BE6A2E">
        <w:rPr>
          <w:b/>
          <w:color w:val="auto"/>
        </w:rPr>
        <w:t>Frequency</w:t>
      </w:r>
      <w:r w:rsidRPr="00BE6A2E">
        <w:rPr>
          <w:color w:val="auto"/>
        </w:rPr>
        <w:t xml:space="preserve"> within 30 minutes. It must be possible to apply the </w:t>
      </w:r>
      <w:r w:rsidRPr="00BE6A2E">
        <w:rPr>
          <w:b/>
          <w:color w:val="auto"/>
        </w:rPr>
        <w:t>Demand Disconnections</w:t>
      </w:r>
      <w:r w:rsidRPr="00BE6A2E">
        <w:rPr>
          <w:color w:val="auto"/>
        </w:rPr>
        <w:t xml:space="preserve"> to individual or specific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as determined by </w:t>
      </w:r>
      <w:r w:rsidR="00BA5E54">
        <w:rPr>
          <w:b/>
          <w:color w:val="auto"/>
        </w:rPr>
        <w:t>The Company</w:t>
      </w:r>
      <w:r w:rsidRPr="00BE6A2E">
        <w:rPr>
          <w:color w:val="auto"/>
        </w:rPr>
        <w:t>.</w:t>
      </w:r>
    </w:p>
    <w:p w14:paraId="3D7D6EF3" w14:textId="0DE1B3F9" w:rsidR="00FA7BAA" w:rsidRPr="00B47B6F" w:rsidRDefault="00FA7BAA" w:rsidP="00E0454B">
      <w:pPr>
        <w:pStyle w:val="Level2Text"/>
        <w:tabs>
          <w:tab w:val="left" w:pos="1418"/>
        </w:tabs>
        <w:ind w:left="1418" w:hanging="1418"/>
      </w:pPr>
      <w:r w:rsidRPr="00B47B6F">
        <w:lastRenderedPageBreak/>
        <w:t>OC6.7.2</w:t>
      </w:r>
      <w:r w:rsidRPr="00B47B6F">
        <w:tab/>
      </w:r>
      <w:del w:id="427" w:author="Rebecca Scott [NESO]" w:date="2025-07-21T16:29:00Z" w16du:dateUtc="2025-07-21T15:29:00Z">
        <w:r w:rsidRPr="00B47B6F" w:rsidDel="00371AFE">
          <w:delText>(a)</w:delText>
        </w:r>
        <w:r w:rsidRPr="00B47B6F" w:rsidDel="00371AFE">
          <w:tab/>
        </w:r>
      </w:del>
      <w:r w:rsidRPr="00B47B6F">
        <w:t>Each</w:t>
      </w:r>
      <w:r w:rsidRPr="00B47B6F">
        <w:rPr>
          <w:b/>
        </w:rPr>
        <w:t xml:space="preserve"> Network Operator</w:t>
      </w:r>
      <w:r w:rsidRPr="00B47B6F">
        <w:t xml:space="preserve"> shall provide </w:t>
      </w:r>
      <w:r w:rsidR="00BE071E">
        <w:rPr>
          <w:b/>
        </w:rPr>
        <w:t>The Company</w:t>
      </w:r>
      <w:r w:rsidRPr="00B47B6F">
        <w:t xml:space="preserve"> in writing by week 24 in each calendar year, in respect of the next following year beginning week 24, on a </w:t>
      </w:r>
      <w:r w:rsidRPr="00B47B6F">
        <w:rPr>
          <w:b/>
        </w:rPr>
        <w:t>Grid Supply Point</w:t>
      </w:r>
      <w:r w:rsidRPr="00B47B6F">
        <w:t xml:space="preserve"> basis, with the following information (which is set out in a tabular format in the Appendix):</w:t>
      </w:r>
    </w:p>
    <w:p w14:paraId="10162CA2" w14:textId="7AC1E654" w:rsidR="00FA7BAA" w:rsidRPr="00B47B6F" w:rsidRDefault="00FA7BAA">
      <w:pPr>
        <w:pStyle w:val="Level3Text"/>
        <w:numPr>
          <w:ilvl w:val="1"/>
          <w:numId w:val="29"/>
        </w:numPr>
        <w:tabs>
          <w:tab w:val="clear" w:pos="2268"/>
          <w:tab w:val="left" w:pos="1785"/>
        </w:tabs>
        <w:ind w:left="1843"/>
        <w:pPrChange w:id="428" w:author="Rebecca Scott [NESO]" w:date="2025-09-30T17:02:00Z" w16du:dateUtc="2025-09-30T16:02:00Z">
          <w:pPr>
            <w:pStyle w:val="Level3Text"/>
          </w:pPr>
        </w:pPrChange>
      </w:pPr>
      <w:del w:id="429" w:author="Rebecca Scott [NESO]" w:date="2025-09-30T17:02:00Z" w16du:dateUtc="2025-09-30T16:02:00Z">
        <w:r w:rsidRPr="00B47B6F" w:rsidDel="00BB0A16">
          <w:delText>(i)</w:delText>
        </w:r>
        <w:r w:rsidRPr="00B47B6F" w:rsidDel="00BB0A16">
          <w:tab/>
        </w:r>
      </w:del>
      <w:r w:rsidRPr="00B47B6F">
        <w:t xml:space="preserve">its total peak </w:t>
      </w:r>
      <w:r w:rsidRPr="00B47B6F">
        <w:rPr>
          <w:b/>
        </w:rPr>
        <w:t>Demand</w:t>
      </w:r>
      <w:r w:rsidRPr="00B47B6F">
        <w:t xml:space="preserve"> (based on </w:t>
      </w:r>
      <w:r w:rsidRPr="00B47B6F">
        <w:rPr>
          <w:b/>
        </w:rPr>
        <w:t>Annual ACS Conditions</w:t>
      </w:r>
      <w:r w:rsidR="00DB08E5" w:rsidRPr="00B47B6F">
        <w:t>)</w:t>
      </w:r>
      <w:r w:rsidRPr="00B47B6F">
        <w:t>; and</w:t>
      </w:r>
    </w:p>
    <w:p w14:paraId="3DBAF9D9" w14:textId="7BAE107C" w:rsidR="00FA7BAA" w:rsidRPr="00B47B6F" w:rsidRDefault="00FA7BAA">
      <w:pPr>
        <w:pStyle w:val="Level3Text"/>
        <w:numPr>
          <w:ilvl w:val="1"/>
          <w:numId w:val="29"/>
        </w:numPr>
        <w:tabs>
          <w:tab w:val="clear" w:pos="2268"/>
          <w:tab w:val="left" w:pos="1785"/>
        </w:tabs>
        <w:ind w:left="1843"/>
        <w:pPrChange w:id="430" w:author="Rebecca Scott [NESO]" w:date="2025-09-30T17:02:00Z" w16du:dateUtc="2025-09-30T16:02:00Z">
          <w:pPr>
            <w:pStyle w:val="Level3Text"/>
          </w:pPr>
        </w:pPrChange>
      </w:pPr>
      <w:del w:id="431" w:author="Rebecca Scott [NESO]" w:date="2025-09-30T17:02:00Z" w16du:dateUtc="2025-09-30T16:02:00Z">
        <w:r w:rsidRPr="00B47B6F" w:rsidDel="00BB0A16">
          <w:delText>(ii)</w:delText>
        </w:r>
        <w:r w:rsidRPr="00B47B6F" w:rsidDel="00BB0A16">
          <w:tab/>
        </w:r>
      </w:del>
      <w:r w:rsidRPr="00B47B6F">
        <w:t xml:space="preserve">the percentage value of the total peak </w:t>
      </w:r>
      <w:r w:rsidRPr="00B47B6F">
        <w:rPr>
          <w:b/>
        </w:rPr>
        <w:t>Demand</w:t>
      </w:r>
      <w:r w:rsidRPr="00B47B6F">
        <w:t xml:space="preserve"> that can be disconnected (</w:t>
      </w:r>
      <w:r w:rsidR="00B55617" w:rsidRPr="00B47B6F">
        <w:rPr>
          <w:rFonts w:ascii="Helvetica" w:eastAsia="MS Mincho" w:hAnsi="Helvetica" w:cs="Helvetica"/>
          <w:szCs w:val="22"/>
          <w:lang w:eastAsia="ja-JP"/>
        </w:rPr>
        <w:t>and must include that which can also be reduced by voltage reduction, where applicable</w:t>
      </w:r>
      <w:r w:rsidRPr="00B47B6F">
        <w:t>) within timescales of 5/10/15/20/25/30 minutes.</w:t>
      </w:r>
    </w:p>
    <w:p w14:paraId="490FE01C" w14:textId="75DC3528" w:rsidR="00FA7BAA" w:rsidRPr="00B47B6F" w:rsidDel="006D514B" w:rsidRDefault="00FA7BAA" w:rsidP="00B506DE">
      <w:pPr>
        <w:pStyle w:val="Level2Text"/>
        <w:rPr>
          <w:del w:id="432" w:author="Author"/>
        </w:rPr>
      </w:pPr>
      <w:del w:id="433" w:author="Author">
        <w:r w:rsidRPr="00B47B6F" w:rsidDel="006D514B">
          <w:delText>(b)</w:delText>
        </w:r>
        <w:r w:rsidRPr="00B47B6F" w:rsidDel="006D514B">
          <w:tab/>
          <w:delText xml:space="preserve">The information should include, in relation to the first 5 minutes, as a minimum, the 20% of </w:delText>
        </w:r>
        <w:r w:rsidRPr="00B47B6F" w:rsidDel="006D514B">
          <w:rPr>
            <w:b/>
          </w:rPr>
          <w:delText>Demand</w:delText>
        </w:r>
        <w:r w:rsidRPr="00B47B6F" w:rsidDel="006D514B">
          <w:delText xml:space="preserve"> that must be reduced on instruction under OC6.5.</w:delText>
        </w:r>
      </w:del>
    </w:p>
    <w:p w14:paraId="011569B1" w14:textId="0A16A81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OC6.7.3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will abide by the instructions of </w:t>
      </w:r>
      <w:r w:rsidR="00BE071E">
        <w:rPr>
          <w:b/>
        </w:rPr>
        <w:t>The Company</w:t>
      </w:r>
      <w:r w:rsidR="00BE071E" w:rsidRPr="00B47B6F"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under OC6.7 without delay, and the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must be achieved as soon as possible after the instruction being given by </w:t>
      </w:r>
      <w:r w:rsidR="00BE071E">
        <w:rPr>
          <w:b/>
        </w:rPr>
        <w:t>The Company</w:t>
      </w:r>
      <w:r w:rsidRPr="00BE6A2E">
        <w:rPr>
          <w:color w:val="auto"/>
        </w:rPr>
        <w:t xml:space="preserve">, and in any case, within the timescale registered in OC6.7. The instruction may relate to an individual </w:t>
      </w:r>
      <w:r w:rsidRPr="00BE6A2E">
        <w:rPr>
          <w:b/>
          <w:color w:val="auto"/>
        </w:rPr>
        <w:t>Grid Supply Point</w:t>
      </w:r>
      <w:r w:rsidRPr="00BE6A2E">
        <w:rPr>
          <w:color w:val="auto"/>
        </w:rPr>
        <w:t xml:space="preserve"> and/or groups of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>.</w:t>
      </w:r>
    </w:p>
    <w:p w14:paraId="2D8464C6" w14:textId="334F36A2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OC6.7.4</w:t>
      </w:r>
      <w:r w:rsidRPr="00BE6A2E">
        <w:rPr>
          <w:color w:val="auto"/>
        </w:rPr>
        <w:tab/>
      </w:r>
      <w:r w:rsidR="00BE071E">
        <w:rPr>
          <w:b/>
        </w:rPr>
        <w:t>The Company</w:t>
      </w:r>
      <w:r w:rsidRPr="00BE6A2E">
        <w:rPr>
          <w:color w:val="auto"/>
        </w:rPr>
        <w:t xml:space="preserve"> will notify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who has been instructed under OC6.7, of what has happened on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 xml:space="preserve"> to necessitate the instruction, in accordance with the provisions of </w:t>
      </w:r>
      <w:r w:rsidRPr="00BE6A2E">
        <w:rPr>
          <w:b/>
          <w:color w:val="auto"/>
        </w:rPr>
        <w:t>OC7</w:t>
      </w:r>
      <w:r w:rsidRPr="00BE6A2E">
        <w:rPr>
          <w:color w:val="auto"/>
        </w:rPr>
        <w:t xml:space="preserve"> and, if relevant, </w:t>
      </w:r>
      <w:r w:rsidRPr="00BE6A2E">
        <w:rPr>
          <w:b/>
          <w:color w:val="auto"/>
        </w:rPr>
        <w:t>OC10</w:t>
      </w:r>
      <w:r w:rsidRPr="00BE6A2E">
        <w:rPr>
          <w:color w:val="auto"/>
        </w:rPr>
        <w:t>.</w:t>
      </w:r>
    </w:p>
    <w:p w14:paraId="4B1ABF9F" w14:textId="27CFE165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OC6.7.5</w:t>
      </w:r>
      <w:r w:rsidRPr="00BE6A2E">
        <w:rPr>
          <w:color w:val="auto"/>
        </w:rPr>
        <w:tab/>
        <w:t xml:space="preserve">Once a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has been applied by a</w:t>
      </w:r>
      <w:r w:rsidRPr="00BE6A2E">
        <w:rPr>
          <w:b/>
          <w:color w:val="auto"/>
        </w:rPr>
        <w:t xml:space="preserve"> Network Operator</w:t>
      </w:r>
      <w:r w:rsidRPr="00BE6A2E">
        <w:rPr>
          <w:color w:val="auto"/>
        </w:rPr>
        <w:t xml:space="preserve"> at the instruction of </w:t>
      </w:r>
      <w:r w:rsidR="0056317B">
        <w:rPr>
          <w:b/>
        </w:rPr>
        <w:t>The Company</w:t>
      </w:r>
      <w:r w:rsidRPr="00BE6A2E">
        <w:rPr>
          <w:color w:val="auto"/>
        </w:rPr>
        <w:t>, that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not reconnect until </w:t>
      </w:r>
      <w:r w:rsidR="0056317B">
        <w:rPr>
          <w:b/>
        </w:rPr>
        <w:t>The Company</w:t>
      </w:r>
      <w:r w:rsidRPr="00BE6A2E">
        <w:rPr>
          <w:b/>
          <w:color w:val="auto"/>
        </w:rPr>
        <w:t xml:space="preserve"> </w:t>
      </w:r>
      <w:r w:rsidRPr="00BE6A2E">
        <w:rPr>
          <w:color w:val="auto"/>
        </w:rPr>
        <w:t xml:space="preserve">instructs it to do so in accordance with </w:t>
      </w:r>
      <w:r w:rsidRPr="00BE6A2E">
        <w:rPr>
          <w:b/>
          <w:color w:val="auto"/>
        </w:rPr>
        <w:t>OC6</w:t>
      </w:r>
      <w:r w:rsidRPr="00BE6A2E">
        <w:rPr>
          <w:color w:val="auto"/>
        </w:rPr>
        <w:t>.</w:t>
      </w:r>
    </w:p>
    <w:p w14:paraId="5C3604E0" w14:textId="1B1FB293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OC6.7.6</w:t>
      </w:r>
      <w:r w:rsidRPr="00BE6A2E">
        <w:rPr>
          <w:color w:val="auto"/>
        </w:rPr>
        <w:tab/>
        <w:t>Each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abide by the instructions of </w:t>
      </w:r>
      <w:r w:rsidR="0056317B">
        <w:rPr>
          <w:b/>
        </w:rPr>
        <w:t>The Company</w:t>
      </w:r>
      <w:r w:rsidRPr="00BE6A2E">
        <w:rPr>
          <w:color w:val="auto"/>
        </w:rPr>
        <w:t xml:space="preserve"> </w:t>
      </w:r>
      <w:proofErr w:type="gramStart"/>
      <w:r w:rsidRPr="00BE6A2E">
        <w:rPr>
          <w:color w:val="auto"/>
        </w:rPr>
        <w:t>with regard to</w:t>
      </w:r>
      <w:proofErr w:type="gramEnd"/>
      <w:r w:rsidRPr="00BE6A2E">
        <w:rPr>
          <w:color w:val="auto"/>
        </w:rPr>
        <w:t xml:space="preserve"> reconnection under OC6.7 without </w:t>
      </w:r>
      <w:proofErr w:type="gramStart"/>
      <w:r w:rsidRPr="00BE6A2E">
        <w:rPr>
          <w:color w:val="auto"/>
        </w:rPr>
        <w:t>delay, and</w:t>
      </w:r>
      <w:proofErr w:type="gramEnd"/>
      <w:r w:rsidRPr="00BE6A2E">
        <w:rPr>
          <w:color w:val="auto"/>
        </w:rPr>
        <w:t xml:space="preserve"> shall not reconnect until it has received such instruction and reconnection must be achieved </w:t>
      </w:r>
      <w:proofErr w:type="gramStart"/>
      <w:r w:rsidRPr="00BE6A2E">
        <w:rPr>
          <w:color w:val="auto"/>
        </w:rPr>
        <w:t>as soon as possible</w:t>
      </w:r>
      <w:proofErr w:type="gramEnd"/>
      <w:r w:rsidRPr="00BE6A2E">
        <w:rPr>
          <w:color w:val="auto"/>
        </w:rPr>
        <w:t xml:space="preserve"> and the process of reconnection must begin within 2 minutes of the instruction being given by </w:t>
      </w:r>
      <w:r w:rsidR="0056317B">
        <w:rPr>
          <w:b/>
        </w:rPr>
        <w:t>The Company</w:t>
      </w:r>
      <w:r w:rsidRPr="00BE6A2E">
        <w:rPr>
          <w:color w:val="auto"/>
        </w:rPr>
        <w:t>.</w:t>
      </w:r>
    </w:p>
    <w:p w14:paraId="1F65D9E5" w14:textId="548E53D1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OC6.7.7</w:t>
      </w:r>
      <w:r w:rsidRPr="00BE6A2E">
        <w:rPr>
          <w:color w:val="auto"/>
        </w:rPr>
        <w:tab/>
      </w:r>
      <w:r w:rsidR="0056317B">
        <w:rPr>
          <w:b/>
        </w:rPr>
        <w:t>The Company</w:t>
      </w:r>
      <w:r w:rsidRPr="00BE6A2E">
        <w:rPr>
          <w:color w:val="auto"/>
        </w:rPr>
        <w:t xml:space="preserve"> may itself disconnect manually and reconnect </w:t>
      </w:r>
      <w:r w:rsidRPr="00BE6A2E">
        <w:rPr>
          <w:b/>
          <w:color w:val="auto"/>
        </w:rPr>
        <w:t>Non-Embedded Customers</w:t>
      </w:r>
      <w:r w:rsidRPr="00BE6A2E">
        <w:rPr>
          <w:color w:val="auto"/>
        </w:rPr>
        <w:t xml:space="preserve"> as part of a </w:t>
      </w:r>
      <w:r w:rsidRPr="00BE6A2E">
        <w:rPr>
          <w:b/>
          <w:color w:val="auto"/>
        </w:rPr>
        <w:t>Demand Control</w:t>
      </w:r>
      <w:r w:rsidRPr="00BE6A2E">
        <w:rPr>
          <w:color w:val="auto"/>
        </w:rPr>
        <w:t xml:space="preserve"> requirement under emergency conditions.</w:t>
      </w:r>
    </w:p>
    <w:p w14:paraId="2164FBD6" w14:textId="7A36C03E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OC6.7.8</w:t>
      </w:r>
      <w:r w:rsidRPr="00BE6A2E">
        <w:rPr>
          <w:color w:val="auto"/>
        </w:rPr>
        <w:tab/>
        <w:t xml:space="preserve">If </w:t>
      </w:r>
      <w:proofErr w:type="gramStart"/>
      <w:r w:rsidR="0056317B">
        <w:rPr>
          <w:b/>
        </w:rPr>
        <w:t>The</w:t>
      </w:r>
      <w:proofErr w:type="gramEnd"/>
      <w:r w:rsidR="0056317B">
        <w:rPr>
          <w:b/>
        </w:rPr>
        <w:t xml:space="preserve"> Company</w:t>
      </w:r>
      <w:r w:rsidRPr="00BE6A2E">
        <w:rPr>
          <w:color w:val="auto"/>
        </w:rPr>
        <w:t xml:space="preserve"> determines that emergency manual </w:t>
      </w:r>
      <w:r w:rsidRPr="00BE6A2E">
        <w:rPr>
          <w:b/>
          <w:color w:val="auto"/>
        </w:rPr>
        <w:t>Disconnection</w:t>
      </w:r>
      <w:r w:rsidRPr="00BE6A2E">
        <w:rPr>
          <w:color w:val="auto"/>
        </w:rPr>
        <w:t xml:space="preserve"> referred to in OC6.7 is inadequate,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>may disconnect</w:t>
      </w:r>
      <w:r w:rsidRPr="00BE6A2E">
        <w:rPr>
          <w:b/>
          <w:color w:val="auto"/>
        </w:rPr>
        <w:t xml:space="preserve"> Network Operators</w:t>
      </w:r>
      <w:r w:rsidRPr="00BE6A2E">
        <w:rPr>
          <w:color w:val="auto"/>
        </w:rPr>
        <w:t xml:space="preserve"> and/or </w:t>
      </w:r>
      <w:r w:rsidRPr="00BE6A2E">
        <w:rPr>
          <w:b/>
          <w:color w:val="auto"/>
        </w:rPr>
        <w:t xml:space="preserve">Non-Embedded Customers </w:t>
      </w:r>
      <w:r w:rsidRPr="00BE6A2E">
        <w:rPr>
          <w:color w:val="auto"/>
        </w:rPr>
        <w:t xml:space="preserve">at </w:t>
      </w:r>
      <w:r w:rsidRPr="00BE6A2E">
        <w:rPr>
          <w:b/>
          <w:color w:val="auto"/>
        </w:rPr>
        <w:t>Grid Supply Points</w:t>
      </w:r>
      <w:r w:rsidRPr="00BE6A2E">
        <w:rPr>
          <w:color w:val="auto"/>
        </w:rPr>
        <w:t xml:space="preserve">, to preserve the security of the </w:t>
      </w:r>
      <w:r w:rsidR="00761736" w:rsidRPr="00BE6A2E">
        <w:rPr>
          <w:b/>
          <w:color w:val="auto"/>
        </w:rPr>
        <w:t>National Electricity Transmission</w:t>
      </w:r>
      <w:r w:rsidRPr="00BE6A2E">
        <w:rPr>
          <w:b/>
          <w:color w:val="auto"/>
        </w:rPr>
        <w:t xml:space="preserve"> System</w:t>
      </w:r>
      <w:r w:rsidRPr="00BE6A2E">
        <w:rPr>
          <w:color w:val="auto"/>
        </w:rPr>
        <w:t>.</w:t>
      </w:r>
    </w:p>
    <w:p w14:paraId="3A1E0BD2" w14:textId="75B52F94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OC6.7.9</w:t>
      </w:r>
      <w:r w:rsidRPr="00BE6A2E">
        <w:rPr>
          <w:color w:val="auto"/>
        </w:rPr>
        <w:tab/>
        <w:t>Pursuant to the provisions of OC1.5.6 the</w:t>
      </w:r>
      <w:r w:rsidRPr="00BE6A2E">
        <w:rPr>
          <w:b/>
          <w:color w:val="auto"/>
        </w:rPr>
        <w:t xml:space="preserve"> Network Operator </w:t>
      </w:r>
      <w:r w:rsidRPr="00BE6A2E">
        <w:rPr>
          <w:color w:val="auto"/>
        </w:rPr>
        <w:t xml:space="preserve">will supply to </w:t>
      </w:r>
      <w:r w:rsidR="0056317B">
        <w:rPr>
          <w:b/>
        </w:rPr>
        <w:t>The Company</w:t>
      </w:r>
      <w:r w:rsidR="0056317B" w:rsidRPr="00B47B6F">
        <w:t xml:space="preserve"> </w:t>
      </w:r>
      <w:r w:rsidRPr="00BE6A2E">
        <w:rPr>
          <w:color w:val="auto"/>
        </w:rPr>
        <w:t xml:space="preserve">details of the amount of </w:t>
      </w:r>
      <w:r w:rsidRPr="00BE6A2E">
        <w:rPr>
          <w:b/>
          <w:color w:val="auto"/>
        </w:rPr>
        <w:t>Demand</w:t>
      </w:r>
      <w:r w:rsidRPr="00BE6A2E">
        <w:rPr>
          <w:color w:val="auto"/>
        </w:rPr>
        <w:t xml:space="preserve"> reduction or restoration </w:t>
      </w:r>
      <w:proofErr w:type="gramStart"/>
      <w:r w:rsidRPr="00BE6A2E">
        <w:rPr>
          <w:color w:val="auto"/>
        </w:rPr>
        <w:t>actually achieved</w:t>
      </w:r>
      <w:proofErr w:type="gramEnd"/>
      <w:r w:rsidRPr="00BE6A2E">
        <w:rPr>
          <w:color w:val="auto"/>
        </w:rPr>
        <w:t>.</w:t>
      </w:r>
    </w:p>
    <w:p w14:paraId="2DB85148" w14:textId="77777777" w:rsidR="002F2BA1" w:rsidRPr="00BE6A2E" w:rsidRDefault="002F2BA1" w:rsidP="00B506DE">
      <w:pPr>
        <w:pStyle w:val="Level1Text"/>
        <w:rPr>
          <w:color w:val="auto"/>
        </w:rPr>
      </w:pPr>
    </w:p>
    <w:p w14:paraId="1312F068" w14:textId="77777777" w:rsidR="00FA7BAA" w:rsidRPr="00BE6A2E" w:rsidRDefault="00FA7BAA" w:rsidP="00B506DE">
      <w:pPr>
        <w:pStyle w:val="Level1Text"/>
        <w:rPr>
          <w:color w:val="auto"/>
        </w:rPr>
      </w:pPr>
      <w:r w:rsidRPr="00BE6A2E">
        <w:rPr>
          <w:color w:val="auto"/>
        </w:rPr>
        <w:t>OC6.8</w:t>
      </w:r>
      <w:r w:rsidRPr="00BE6A2E">
        <w:rPr>
          <w:color w:val="auto"/>
        </w:rPr>
        <w:tab/>
      </w:r>
      <w:r w:rsidRPr="00BE6A2E">
        <w:rPr>
          <w:color w:val="auto"/>
          <w:u w:val="single"/>
        </w:rPr>
        <w:t>OPERATION OF THE BALANCING MECHANISM DURING DEMAND CONTROL</w:t>
      </w:r>
      <w:r w:rsidR="00434577" w:rsidRPr="00BE6A2E">
        <w:rPr>
          <w:color w:val="auto"/>
        </w:rPr>
        <w:fldChar w:fldCharType="begin"/>
      </w:r>
      <w:r w:rsidR="00434577" w:rsidRPr="00BE6A2E">
        <w:rPr>
          <w:color w:val="auto"/>
        </w:rPr>
        <w:instrText xml:space="preserve"> TC "</w:instrText>
      </w:r>
      <w:bookmarkStart w:id="434" w:name="_Toc503446029"/>
      <w:bookmarkStart w:id="435" w:name="_Toc333226014"/>
      <w:r w:rsidR="00434577" w:rsidRPr="00BE6A2E">
        <w:rPr>
          <w:color w:val="auto"/>
        </w:rPr>
        <w:instrText>OC6.8   OPERATION OF THE BALANCING MECHANISM DURING DEMAND CONTROL</w:instrText>
      </w:r>
      <w:bookmarkEnd w:id="434"/>
      <w:bookmarkEnd w:id="435"/>
      <w:r w:rsidR="00434577" w:rsidRPr="00BE6A2E">
        <w:rPr>
          <w:color w:val="auto"/>
        </w:rPr>
        <w:instrText xml:space="preserve"> " \L 1 </w:instrText>
      </w:r>
      <w:r w:rsidR="00434577" w:rsidRPr="00BE6A2E">
        <w:rPr>
          <w:color w:val="auto"/>
        </w:rPr>
        <w:fldChar w:fldCharType="end"/>
      </w:r>
    </w:p>
    <w:p w14:paraId="589D7090" w14:textId="0E9B0A75" w:rsidR="00FA7BAA" w:rsidRDefault="00B506DE" w:rsidP="00B506DE">
      <w:pPr>
        <w:pStyle w:val="Level1Text"/>
        <w:rPr>
          <w:ins w:id="436" w:author="Author"/>
          <w:color w:val="auto"/>
        </w:rPr>
      </w:pPr>
      <w:r w:rsidRPr="00BE6A2E">
        <w:rPr>
          <w:b/>
          <w:color w:val="auto"/>
        </w:rPr>
        <w:tab/>
      </w:r>
      <w:r w:rsidR="00FA7BAA" w:rsidRPr="00BE6A2E">
        <w:rPr>
          <w:b/>
          <w:color w:val="auto"/>
        </w:rPr>
        <w:t>Demand Control</w:t>
      </w:r>
      <w:r w:rsidR="00FA7BAA" w:rsidRPr="00BE6A2E">
        <w:rPr>
          <w:color w:val="auto"/>
        </w:rPr>
        <w:t xml:space="preserve"> will constitute an </w:t>
      </w:r>
      <w:r w:rsidR="00FA7BAA" w:rsidRPr="00BE6A2E">
        <w:rPr>
          <w:b/>
          <w:color w:val="auto"/>
        </w:rPr>
        <w:t>Emergency Instruction</w:t>
      </w:r>
      <w:r w:rsidR="00FA7BAA" w:rsidRPr="00BE6A2E">
        <w:rPr>
          <w:color w:val="auto"/>
        </w:rPr>
        <w:t xml:space="preserve"> in accordance with BC2.9 and it may be necessary to depart from normal </w:t>
      </w:r>
      <w:r w:rsidR="00FA7BAA" w:rsidRPr="00BE6A2E">
        <w:rPr>
          <w:b/>
          <w:color w:val="auto"/>
        </w:rPr>
        <w:t>Balancing Mechanism</w:t>
      </w:r>
      <w:r w:rsidR="00FA7BAA" w:rsidRPr="00BE6A2E">
        <w:rPr>
          <w:color w:val="auto"/>
        </w:rPr>
        <w:t xml:space="preserve"> operation in accordance with BC2 in issuing </w:t>
      </w:r>
      <w:r w:rsidR="00FA7BAA" w:rsidRPr="00BE6A2E">
        <w:rPr>
          <w:b/>
          <w:color w:val="auto"/>
        </w:rPr>
        <w:t>Bid-Offer Acceptances</w:t>
      </w:r>
      <w:r w:rsidR="00DB08E5" w:rsidRPr="00BE6A2E">
        <w:rPr>
          <w:color w:val="auto"/>
        </w:rPr>
        <w:t>.</w:t>
      </w:r>
      <w:r w:rsidR="00FA7BAA" w:rsidRPr="00BE6A2E">
        <w:rPr>
          <w:b/>
          <w:color w:val="auto"/>
        </w:rPr>
        <w:t xml:space="preserve">  </w:t>
      </w:r>
      <w:r w:rsidR="0056317B">
        <w:rPr>
          <w:b/>
        </w:rPr>
        <w:t>The Company</w:t>
      </w:r>
      <w:r w:rsidR="00FA7BAA" w:rsidRPr="00BE6A2E">
        <w:rPr>
          <w:color w:val="auto"/>
        </w:rPr>
        <w:t xml:space="preserve"> will inform affected </w:t>
      </w:r>
      <w:r w:rsidR="00FA7BAA" w:rsidRPr="00BE6A2E">
        <w:rPr>
          <w:b/>
          <w:color w:val="auto"/>
        </w:rPr>
        <w:t xml:space="preserve">BM Participants </w:t>
      </w:r>
      <w:r w:rsidR="00FA7BAA" w:rsidRPr="00BE6A2E">
        <w:rPr>
          <w:color w:val="auto"/>
        </w:rPr>
        <w:t>in accordance with the provisions of</w:t>
      </w:r>
      <w:r w:rsidR="00FA7BAA" w:rsidRPr="00BE6A2E">
        <w:rPr>
          <w:b/>
          <w:color w:val="auto"/>
        </w:rPr>
        <w:t xml:space="preserve"> OC7</w:t>
      </w:r>
      <w:r w:rsidR="00FA7BAA" w:rsidRPr="00BE6A2E">
        <w:rPr>
          <w:color w:val="auto"/>
        </w:rPr>
        <w:t>.</w:t>
      </w:r>
    </w:p>
    <w:p w14:paraId="1C1497C1" w14:textId="77777777" w:rsidR="00097EBC" w:rsidRDefault="00097EBC" w:rsidP="00B506DE">
      <w:pPr>
        <w:pStyle w:val="Level1Text"/>
        <w:rPr>
          <w:ins w:id="437" w:author="Author"/>
          <w:color w:val="auto"/>
        </w:rPr>
      </w:pPr>
    </w:p>
    <w:p w14:paraId="0B686639" w14:textId="3E569686" w:rsidR="00097EBC" w:rsidRPr="00AC7C56" w:rsidRDefault="00097EBC" w:rsidP="00097EBC">
      <w:pPr>
        <w:pStyle w:val="Level1Text"/>
        <w:rPr>
          <w:ins w:id="438" w:author="Author"/>
          <w:color w:val="auto"/>
          <w:u w:val="single"/>
        </w:rPr>
      </w:pPr>
      <w:ins w:id="439" w:author="Author">
        <w:r w:rsidRPr="46A22706">
          <w:rPr>
            <w:color w:val="auto"/>
          </w:rPr>
          <w:t>OC6.9</w:t>
        </w:r>
      </w:ins>
      <w:ins w:id="440" w:author="Rebecca Scott [NESO]" w:date="2025-09-30T15:49:00Z" w16du:dateUtc="2025-09-30T14:49:00Z">
        <w:r w:rsidR="000C1E42">
          <w:tab/>
        </w:r>
      </w:ins>
      <w:ins w:id="441" w:author="Author">
        <w:r w:rsidRPr="46A22706">
          <w:rPr>
            <w:color w:val="auto"/>
            <w:u w:val="single"/>
          </w:rPr>
          <w:t>DEMAND CONTROL ROTATION PROTOCOL</w:t>
        </w:r>
      </w:ins>
    </w:p>
    <w:p w14:paraId="3F265074" w14:textId="209FA55F" w:rsidR="00097EBC" w:rsidRDefault="00097EBC" w:rsidP="00097EBC">
      <w:pPr>
        <w:pStyle w:val="Level1Text"/>
        <w:rPr>
          <w:ins w:id="442" w:author="Author"/>
          <w:color w:val="auto"/>
        </w:rPr>
      </w:pPr>
      <w:ins w:id="443" w:author="Author">
        <w:r w:rsidRPr="46A22706">
          <w:rPr>
            <w:color w:val="auto"/>
          </w:rPr>
          <w:lastRenderedPageBreak/>
          <w:t>OC6.9.1</w:t>
        </w:r>
        <w:r>
          <w:tab/>
        </w:r>
        <w:r w:rsidRPr="46A22706">
          <w:rPr>
            <w:color w:val="auto"/>
          </w:rPr>
          <w:t xml:space="preserve">The </w:t>
        </w:r>
        <w:r w:rsidRPr="46A22706">
          <w:rPr>
            <w:b/>
            <w:bCs/>
            <w:color w:val="auto"/>
          </w:rPr>
          <w:t>Demand Control Rotation Protocol</w:t>
        </w:r>
        <w:r w:rsidRPr="46A22706">
          <w:rPr>
            <w:color w:val="auto"/>
          </w:rPr>
          <w:t xml:space="preserve"> is owned and managed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>.</w:t>
        </w:r>
      </w:ins>
      <w:ins w:id="444" w:author="Rebecca Scott [NESO]" w:date="2025-08-27T18:47:00Z" w16du:dateUtc="2025-08-27T17:47:00Z">
        <w:r w:rsidR="00DD5CB8">
          <w:rPr>
            <w:color w:val="auto"/>
          </w:rPr>
          <w:t xml:space="preserve"> The</w:t>
        </w:r>
      </w:ins>
      <w:ins w:id="445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addresses anticipated short-term forecasted shortages</w:t>
        </w:r>
      </w:ins>
      <w:ins w:id="446" w:author="Sarah Johnson [NESO]" w:date="2025-08-21T13:14:00Z">
        <w:r w:rsidR="51459207" w:rsidRPr="46A22706">
          <w:rPr>
            <w:color w:val="auto"/>
          </w:rPr>
          <w:t>, of less than 48 hours,</w:t>
        </w:r>
      </w:ins>
      <w:ins w:id="447" w:author="Author">
        <w:r w:rsidRPr="46A22706">
          <w:rPr>
            <w:color w:val="auto"/>
          </w:rPr>
          <w:t xml:space="preserve"> in electricity supply to meet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on the </w:t>
        </w:r>
        <w:r w:rsidRPr="46A22706">
          <w:rPr>
            <w:b/>
            <w:bCs/>
            <w:color w:val="auto"/>
          </w:rPr>
          <w:t>National Electricity Transmission System</w:t>
        </w:r>
        <w:r w:rsidRPr="46A22706">
          <w:rPr>
            <w:color w:val="auto"/>
          </w:rPr>
          <w:t>.</w:t>
        </w:r>
      </w:ins>
      <w:ins w:id="448" w:author="Rebecca Scott [NESO]" w:date="2025-08-27T18:47:00Z" w16du:dateUtc="2025-08-27T17:47:00Z">
        <w:r w:rsidR="00092064">
          <w:rPr>
            <w:color w:val="auto"/>
          </w:rPr>
          <w:t xml:space="preserve"> The</w:t>
        </w:r>
      </w:ins>
      <w:ins w:id="449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aims to prevent unplanned </w:t>
        </w:r>
        <w:r w:rsidRPr="46A22706">
          <w:rPr>
            <w:b/>
            <w:bCs/>
            <w:color w:val="auto"/>
          </w:rPr>
          <w:t>Demand Disconnections</w:t>
        </w:r>
        <w:r w:rsidRPr="46A22706">
          <w:rPr>
            <w:color w:val="auto"/>
          </w:rPr>
          <w:t xml:space="preserve">, or at the extreme, the </w:t>
        </w:r>
        <w:r w:rsidRPr="46A22706">
          <w:rPr>
            <w:b/>
            <w:bCs/>
            <w:color w:val="auto"/>
          </w:rPr>
          <w:t>Partial Shutdown</w:t>
        </w:r>
        <w:r w:rsidRPr="46A22706">
          <w:rPr>
            <w:color w:val="auto"/>
          </w:rPr>
          <w:t xml:space="preserve"> or </w:t>
        </w:r>
        <w:r w:rsidRPr="46A22706">
          <w:rPr>
            <w:b/>
            <w:bCs/>
            <w:color w:val="auto"/>
          </w:rPr>
          <w:t>Total Shutdown</w:t>
        </w:r>
        <w:r w:rsidRPr="46A22706">
          <w:rPr>
            <w:color w:val="auto"/>
          </w:rPr>
          <w:t xml:space="preserve"> of the </w:t>
        </w:r>
        <w:r w:rsidRPr="46A22706">
          <w:rPr>
            <w:b/>
            <w:bCs/>
            <w:color w:val="auto"/>
          </w:rPr>
          <w:t>National Electricity Transmission System</w:t>
        </w:r>
        <w:r w:rsidRPr="46A22706">
          <w:rPr>
            <w:color w:val="auto"/>
          </w:rPr>
          <w:t>.</w:t>
        </w:r>
      </w:ins>
      <w:ins w:id="450" w:author="Rebecca Scott [NESO]" w:date="2025-08-27T18:48:00Z" w16du:dateUtc="2025-08-27T17:48:00Z">
        <w:r w:rsidR="00411F25">
          <w:rPr>
            <w:color w:val="auto"/>
          </w:rPr>
          <w:t xml:space="preserve"> The</w:t>
        </w:r>
      </w:ins>
      <w:ins w:id="451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describes how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Control</w:t>
        </w:r>
        <w:r w:rsidRPr="46A22706">
          <w:rPr>
            <w:color w:val="auto"/>
          </w:rPr>
          <w:t xml:space="preserve"> shall be delivered whilst ensuring the protection of </w:t>
        </w:r>
      </w:ins>
      <w:ins w:id="452" w:author="Lizzie Timmins [NESO]" w:date="2025-10-01T09:24:00Z" w16du:dateUtc="2025-10-01T08:24:00Z">
        <w:r w:rsidR="00BC55CF">
          <w:rPr>
            <w:color w:val="auto"/>
          </w:rPr>
          <w:t>p</w:t>
        </w:r>
      </w:ins>
      <w:ins w:id="453" w:author="Author">
        <w:r w:rsidRPr="46A22706">
          <w:rPr>
            <w:color w:val="auto"/>
          </w:rPr>
          <w:t xml:space="preserve">rotected </w:t>
        </w:r>
      </w:ins>
      <w:ins w:id="454" w:author="Lizzie Timmins [NESO]" w:date="2025-10-01T09:24:00Z" w16du:dateUtc="2025-10-01T08:24:00Z">
        <w:r w:rsidR="00BC55CF">
          <w:rPr>
            <w:color w:val="auto"/>
          </w:rPr>
          <w:t>s</w:t>
        </w:r>
      </w:ins>
      <w:ins w:id="455" w:author="Author">
        <w:r w:rsidRPr="46A22706">
          <w:rPr>
            <w:color w:val="auto"/>
          </w:rPr>
          <w:t xml:space="preserve">ites (as defined in the Electricity Supply Emergency Code) where it is technically feasible to provide such protection. </w:t>
        </w:r>
        <w:r w:rsidR="003F0A60" w:rsidRPr="46A22706">
          <w:rPr>
            <w:color w:val="auto"/>
          </w:rPr>
          <w:t xml:space="preserve">A timeline for </w:t>
        </w:r>
      </w:ins>
      <w:ins w:id="456" w:author="Rebecca Scott [NESO]" w:date="2025-07-21T08:33:00Z">
        <w:r w:rsidR="00014949" w:rsidRPr="46A22706">
          <w:rPr>
            <w:color w:val="auto"/>
          </w:rPr>
          <w:t>how</w:t>
        </w:r>
      </w:ins>
      <w:ins w:id="457" w:author="Rebecca Scott [NESO]" w:date="2025-08-27T18:48:00Z" w16du:dateUtc="2025-08-27T17:48:00Z">
        <w:r w:rsidR="00826D9B">
          <w:rPr>
            <w:color w:val="auto"/>
          </w:rPr>
          <w:t xml:space="preserve"> the</w:t>
        </w:r>
      </w:ins>
      <w:ins w:id="458" w:author="Author">
        <w:r w:rsidR="00204F2E" w:rsidRPr="46A22706">
          <w:rPr>
            <w:color w:val="auto"/>
          </w:rPr>
          <w:t xml:space="preserve"> </w:t>
        </w:r>
        <w:r w:rsidR="00204F2E" w:rsidRPr="46A22706">
          <w:rPr>
            <w:b/>
            <w:bCs/>
            <w:color w:val="auto"/>
          </w:rPr>
          <w:t>DCRP</w:t>
        </w:r>
        <w:r w:rsidR="00204F2E" w:rsidRPr="46A22706">
          <w:rPr>
            <w:color w:val="auto"/>
          </w:rPr>
          <w:t xml:space="preserve"> will be delivered</w:t>
        </w:r>
        <w:r w:rsidR="0057262B" w:rsidRPr="46A22706">
          <w:rPr>
            <w:color w:val="auto"/>
          </w:rPr>
          <w:t xml:space="preserve">, is </w:t>
        </w:r>
        <w:r w:rsidR="00FA25DE" w:rsidRPr="46A22706">
          <w:rPr>
            <w:color w:val="auto"/>
          </w:rPr>
          <w:t xml:space="preserve">included in Appendix 2 of </w:t>
        </w:r>
      </w:ins>
      <w:ins w:id="459" w:author="Rebecca Scott [NESO]" w:date="2025-07-21T08:34:00Z">
        <w:r w:rsidR="00157E85" w:rsidRPr="46A22706">
          <w:rPr>
            <w:color w:val="auto"/>
          </w:rPr>
          <w:t>OC6</w:t>
        </w:r>
      </w:ins>
      <w:ins w:id="460" w:author="Author">
        <w:r w:rsidR="00FA25DE" w:rsidRPr="46A22706">
          <w:rPr>
            <w:color w:val="auto"/>
          </w:rPr>
          <w:t xml:space="preserve">. </w:t>
        </w:r>
      </w:ins>
    </w:p>
    <w:p w14:paraId="3BE95160" w14:textId="348E7BBC" w:rsidR="00097EBC" w:rsidRDefault="00097EBC" w:rsidP="00097EBC">
      <w:pPr>
        <w:pStyle w:val="Level1Text"/>
        <w:rPr>
          <w:ins w:id="461" w:author="Author"/>
          <w:color w:val="auto"/>
        </w:rPr>
      </w:pPr>
      <w:ins w:id="462" w:author="Author">
        <w:r w:rsidRPr="46A22706">
          <w:rPr>
            <w:color w:val="auto"/>
          </w:rPr>
          <w:t>OC6.9.2</w:t>
        </w:r>
        <w:r>
          <w:tab/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undertake a review</w:t>
        </w:r>
      </w:ins>
      <w:ins w:id="463" w:author="Sarah Johnson [NESO]" w:date="2025-08-21T13:15:00Z">
        <w:r w:rsidR="52E26F92" w:rsidRPr="46A22706">
          <w:rPr>
            <w:color w:val="auto"/>
          </w:rPr>
          <w:t>,</w:t>
        </w:r>
      </w:ins>
      <w:ins w:id="464" w:author="Author">
        <w:r w:rsidRPr="46A22706">
          <w:rPr>
            <w:color w:val="auto"/>
          </w:rPr>
          <w:t xml:space="preserve"> at least every five years</w:t>
        </w:r>
      </w:ins>
      <w:ins w:id="465" w:author="Sarah Johnson [NESO]" w:date="2025-08-21T13:15:00Z">
        <w:r w:rsidR="742EEE3F" w:rsidRPr="46A22706">
          <w:rPr>
            <w:color w:val="auto"/>
          </w:rPr>
          <w:t>,</w:t>
        </w:r>
      </w:ins>
      <w:ins w:id="466" w:author="Author">
        <w:r w:rsidRPr="46A22706">
          <w:rPr>
            <w:color w:val="auto"/>
          </w:rPr>
          <w:t xml:space="preserve"> in consultation with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 make such amendments to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as </w:t>
        </w:r>
      </w:ins>
      <w:ins w:id="467" w:author="Sarah Johnson [NESO]" w:date="2025-08-21T13:15:00Z">
        <w:r w:rsidR="23DA1A44" w:rsidRPr="46A22706">
          <w:rPr>
            <w:color w:val="auto"/>
          </w:rPr>
          <w:t>agreed</w:t>
        </w:r>
      </w:ins>
      <w:ins w:id="468" w:author="Author">
        <w:r w:rsidRPr="46A22706">
          <w:rPr>
            <w:color w:val="auto"/>
          </w:rPr>
          <w:t xml:space="preserve">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be responsible for ensuring the finalisation and circulation of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 </w:t>
        </w:r>
      </w:ins>
      <w:ins w:id="469" w:author="Sarah Johnson [NESO]" w:date="2025-08-21T13:16:00Z">
        <w:r w:rsidR="597515E6" w:rsidRPr="46A22706">
          <w:rPr>
            <w:color w:val="auto"/>
          </w:rPr>
          <w:t xml:space="preserve">to the </w:t>
        </w:r>
        <w:r w:rsidR="597515E6" w:rsidRPr="46A22706">
          <w:rPr>
            <w:b/>
            <w:bCs/>
            <w:color w:val="auto"/>
          </w:rPr>
          <w:t>Network Operators</w:t>
        </w:r>
        <w:r w:rsidR="597515E6" w:rsidRPr="46A22706">
          <w:rPr>
            <w:color w:val="auto"/>
          </w:rPr>
          <w:t xml:space="preserve"> </w:t>
        </w:r>
      </w:ins>
      <w:ins w:id="470" w:author="Author">
        <w:r w:rsidRPr="46A22706">
          <w:rPr>
            <w:color w:val="auto"/>
          </w:rPr>
          <w:t xml:space="preserve">after each review.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liaise with the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 agree any transitional arrangements required to implement any changes to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>. Until the new version of</w:t>
        </w:r>
      </w:ins>
      <w:ins w:id="471" w:author="Rebecca Scott [NESO]" w:date="2025-08-27T18:48:00Z" w16du:dateUtc="2025-08-27T17:48:00Z">
        <w:r w:rsidR="00812249">
          <w:rPr>
            <w:color w:val="auto"/>
          </w:rPr>
          <w:t xml:space="preserve"> the</w:t>
        </w:r>
      </w:ins>
      <w:ins w:id="472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DCRP</w:t>
        </w:r>
        <w:r>
          <w:t xml:space="preserve"> is endorsed by </w:t>
        </w:r>
        <w:r w:rsidRPr="46A22706">
          <w:rPr>
            <w:b/>
            <w:bCs/>
          </w:rPr>
          <w:t>The Company</w:t>
        </w:r>
        <w:r w:rsidR="00AA7BA0">
          <w:t xml:space="preserve">, </w:t>
        </w:r>
        <w:r w:rsidRPr="46A22706">
          <w:rPr>
            <w:b/>
            <w:bCs/>
          </w:rPr>
          <w:t>Network Operators</w:t>
        </w:r>
        <w:r>
          <w:t>,</w:t>
        </w:r>
        <w:r w:rsidRPr="46A22706">
          <w:rPr>
            <w:rFonts w:ascii="Segoe UI" w:hAnsi="Segoe UI" w:cs="Segoe UI"/>
            <w:color w:val="auto"/>
            <w:sz w:val="18"/>
            <w:szCs w:val="18"/>
          </w:rPr>
          <w:t xml:space="preserve"> </w:t>
        </w:r>
        <w:r>
          <w:t>and the</w:t>
        </w:r>
        <w:r w:rsidRPr="46A22706">
          <w:rPr>
            <w:b/>
            <w:bCs/>
          </w:rPr>
          <w:t xml:space="preserve"> Authority,</w:t>
        </w:r>
        <w:r>
          <w:t xml:space="preserve"> the existing version will remain in use.</w:t>
        </w:r>
        <w:r w:rsidRPr="46A22706">
          <w:rPr>
            <w:color w:val="auto"/>
          </w:rPr>
          <w:t xml:space="preserve"> </w:t>
        </w:r>
      </w:ins>
    </w:p>
    <w:p w14:paraId="00E3A48C" w14:textId="77777777" w:rsidR="00097EBC" w:rsidRPr="00013D6C" w:rsidRDefault="00097EBC" w:rsidP="00097EBC">
      <w:pPr>
        <w:pStyle w:val="Level1Text"/>
        <w:ind w:firstLine="0"/>
        <w:rPr>
          <w:ins w:id="473" w:author="Author"/>
          <w:color w:val="auto"/>
        </w:rPr>
      </w:pPr>
      <w:ins w:id="474" w:author="Author">
        <w:r>
          <w:rPr>
            <w:color w:val="auto"/>
          </w:rPr>
          <w:tab/>
        </w:r>
        <w:r w:rsidRPr="00013D6C">
          <w:rPr>
            <w:color w:val="auto"/>
          </w:rPr>
          <w:t xml:space="preserve">Each </w:t>
        </w:r>
        <w:r w:rsidRPr="009B095E">
          <w:rPr>
            <w:b/>
            <w:bCs/>
            <w:color w:val="auto"/>
          </w:rPr>
          <w:t>Network Operator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have in place such systems and processes that will enable it,</w:t>
        </w:r>
        <w:r>
          <w:rPr>
            <w:color w:val="auto"/>
          </w:rPr>
          <w:t xml:space="preserve"> </w:t>
        </w:r>
        <w:r w:rsidRPr="00013D6C">
          <w:rPr>
            <w:color w:val="auto"/>
          </w:rPr>
          <w:t xml:space="preserve">following </w:t>
        </w:r>
        <w:r>
          <w:rPr>
            <w:color w:val="auto"/>
          </w:rPr>
          <w:t xml:space="preserve">receipt of </w:t>
        </w:r>
        <w:r w:rsidRPr="00013D6C">
          <w:rPr>
            <w:color w:val="auto"/>
          </w:rPr>
          <w:t xml:space="preserve">an instruction from </w:t>
        </w:r>
        <w:r w:rsidRPr="009B095E">
          <w:rPr>
            <w:b/>
            <w:bCs/>
            <w:color w:val="auto"/>
          </w:rPr>
          <w:t>The Company</w:t>
        </w:r>
        <w:r w:rsidRPr="00013D6C">
          <w:rPr>
            <w:color w:val="auto"/>
          </w:rPr>
          <w:t xml:space="preserve">, to enact the </w:t>
        </w:r>
        <w:r>
          <w:rPr>
            <w:color w:val="auto"/>
          </w:rPr>
          <w:t>arrange</w:t>
        </w:r>
        <w:r w:rsidRPr="00013D6C">
          <w:rPr>
            <w:color w:val="auto"/>
          </w:rPr>
          <w:t xml:space="preserve">ments </w:t>
        </w:r>
        <w:r>
          <w:rPr>
            <w:color w:val="auto"/>
          </w:rPr>
          <w:t xml:space="preserve">described </w:t>
        </w:r>
        <w:r w:rsidRPr="00013D6C">
          <w:rPr>
            <w:color w:val="auto"/>
          </w:rPr>
          <w:t xml:space="preserve">in the </w:t>
        </w:r>
        <w:r w:rsidRPr="004D4345">
          <w:rPr>
            <w:b/>
            <w:bCs/>
            <w:color w:val="auto"/>
          </w:rPr>
          <w:t>DCRP</w:t>
        </w:r>
        <w:r w:rsidRPr="00013D6C">
          <w:rPr>
            <w:color w:val="auto"/>
          </w:rPr>
          <w:t>.</w:t>
        </w:r>
      </w:ins>
    </w:p>
    <w:p w14:paraId="382C4C14" w14:textId="42BBF82E" w:rsidR="00097EBC" w:rsidRPr="00013D6C" w:rsidRDefault="00097EBC" w:rsidP="00097EBC">
      <w:pPr>
        <w:pStyle w:val="Level1Text"/>
        <w:rPr>
          <w:ins w:id="475" w:author="Author"/>
          <w:color w:val="auto"/>
        </w:rPr>
      </w:pPr>
      <w:ins w:id="476" w:author="Author">
        <w:r w:rsidRPr="46A22706">
          <w:rPr>
            <w:color w:val="auto"/>
          </w:rPr>
          <w:t>OC6.9.3</w:t>
        </w:r>
        <w:r>
          <w:tab/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a </w:t>
        </w:r>
        <w:r w:rsidRPr="46A22706">
          <w:rPr>
            <w:b/>
            <w:bCs/>
            <w:color w:val="auto"/>
          </w:rPr>
          <w:t xml:space="preserve">National Electricity Transmission System Notice – DCRP Actuation </w:t>
        </w:r>
        <w:r w:rsidRPr="46A22706">
          <w:rPr>
            <w:color w:val="auto"/>
          </w:rPr>
          <w:t xml:space="preserve">to </w:t>
        </w:r>
        <w:r w:rsidRPr="46A22706">
          <w:rPr>
            <w:b/>
            <w:bCs/>
            <w:color w:val="auto"/>
          </w:rPr>
          <w:t xml:space="preserve">Network </w:t>
        </w:r>
        <w:proofErr w:type="gramStart"/>
        <w:r w:rsidRPr="46A22706">
          <w:rPr>
            <w:b/>
            <w:bCs/>
            <w:color w:val="auto"/>
          </w:rPr>
          <w:t>Operators</w:t>
        </w:r>
        <w:r w:rsidRPr="46A22706">
          <w:rPr>
            <w:color w:val="auto"/>
          </w:rPr>
          <w:t>, and</w:t>
        </w:r>
        <w:proofErr w:type="gramEnd"/>
        <w:r w:rsidRPr="46A22706">
          <w:rPr>
            <w:color w:val="auto"/>
          </w:rPr>
          <w:t xml:space="preserve"> </w:t>
        </w:r>
      </w:ins>
      <w:ins w:id="477" w:author="Sarah Johnson [NESO]" w:date="2025-08-21T13:17:00Z">
        <w:r w:rsidR="3238A438" w:rsidRPr="46A22706">
          <w:rPr>
            <w:color w:val="auto"/>
          </w:rPr>
          <w:t xml:space="preserve">will </w:t>
        </w:r>
      </w:ins>
      <w:ins w:id="478" w:author="Author">
        <w:r w:rsidRPr="46A22706">
          <w:rPr>
            <w:color w:val="auto"/>
          </w:rPr>
          <w:t>publish it to market participants and the</w:t>
        </w:r>
        <w:r w:rsidRPr="46A22706">
          <w:rPr>
            <w:b/>
            <w:bCs/>
            <w:color w:val="auto"/>
          </w:rPr>
          <w:t xml:space="preserve"> Authority</w:t>
        </w:r>
        <w:r w:rsidRPr="46A22706">
          <w:rPr>
            <w:color w:val="auto"/>
          </w:rPr>
          <w:t xml:space="preserve">, as soon as reasonably practicable after the </w:t>
        </w:r>
        <w:r w:rsidRPr="46A22706">
          <w:rPr>
            <w:b/>
            <w:bCs/>
            <w:color w:val="auto"/>
          </w:rPr>
          <w:t>Emergency Response Team</w:t>
        </w:r>
        <w:r w:rsidRPr="46A22706">
          <w:rPr>
            <w:color w:val="auto"/>
          </w:rPr>
          <w:t xml:space="preserve"> meeting, as set out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such a notice at least eight hours</w:t>
        </w:r>
      </w:ins>
      <w:ins w:id="479" w:author="Rebecca Scott [NESO]" w:date="2025-07-21T08:43:00Z">
        <w:r w:rsidR="00DE5E04" w:rsidRPr="46A22706">
          <w:rPr>
            <w:color w:val="auto"/>
          </w:rPr>
          <w:t xml:space="preserve"> in advance of </w:t>
        </w:r>
        <w:r w:rsidR="00DE5E04" w:rsidRPr="46A22706">
          <w:rPr>
            <w:b/>
            <w:bCs/>
            <w:color w:val="auto"/>
          </w:rPr>
          <w:t>Demand</w:t>
        </w:r>
        <w:r w:rsidR="00DE5E04" w:rsidRPr="46A22706">
          <w:rPr>
            <w:color w:val="auto"/>
          </w:rPr>
          <w:t xml:space="preserve"> reduction being needed</w:t>
        </w:r>
      </w:ins>
      <w:ins w:id="480" w:author="Author">
        <w:r w:rsidRPr="46A22706">
          <w:rPr>
            <w:color w:val="auto"/>
          </w:rPr>
          <w:t xml:space="preserve">, unless agreed otherwise between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and the relevant </w:t>
        </w:r>
        <w:r w:rsidRPr="46A22706">
          <w:rPr>
            <w:b/>
            <w:bCs/>
            <w:color w:val="auto"/>
          </w:rPr>
          <w:t>Network Operator</w:t>
        </w:r>
        <w:r w:rsidRPr="007A1205">
          <w:rPr>
            <w:b/>
            <w:bCs/>
            <w:color w:val="auto"/>
          </w:rPr>
          <w:t>(s)</w:t>
        </w:r>
        <w:r w:rsidRPr="46A22706">
          <w:rPr>
            <w:color w:val="auto"/>
          </w:rPr>
          <w:t xml:space="preserve">. </w:t>
        </w:r>
      </w:ins>
    </w:p>
    <w:p w14:paraId="166F5E1B" w14:textId="77777777" w:rsidR="00097EBC" w:rsidRDefault="00097EBC" w:rsidP="00097EBC">
      <w:pPr>
        <w:pStyle w:val="Level1Text"/>
        <w:rPr>
          <w:ins w:id="481" w:author="Author"/>
          <w:color w:val="auto"/>
        </w:rPr>
      </w:pPr>
      <w:ins w:id="482" w:author="Author">
        <w:r w:rsidRPr="00013D6C">
          <w:rPr>
            <w:color w:val="auto"/>
          </w:rPr>
          <w:t>OC6.9.</w:t>
        </w:r>
        <w:r>
          <w:rPr>
            <w:color w:val="auto"/>
          </w:rPr>
          <w:t>4</w:t>
        </w:r>
        <w:r w:rsidRPr="00013D6C">
          <w:rPr>
            <w:color w:val="auto"/>
          </w:rPr>
          <w:tab/>
        </w:r>
        <w:r>
          <w:rPr>
            <w:color w:val="auto"/>
          </w:rPr>
          <w:t xml:space="preserve">On receipt of a </w:t>
        </w:r>
        <w:r>
          <w:rPr>
            <w:b/>
            <w:bCs/>
            <w:color w:val="auto"/>
          </w:rPr>
          <w:t>National Electricity Transmission System Notice – DCRP Actuation</w:t>
        </w:r>
        <w:r w:rsidRPr="00013D6C">
          <w:rPr>
            <w:color w:val="auto"/>
          </w:rPr>
          <w:t xml:space="preserve">, </w:t>
        </w:r>
        <w:r w:rsidRPr="00B351F2">
          <w:rPr>
            <w:b/>
            <w:bCs/>
            <w:color w:val="auto"/>
          </w:rPr>
          <w:t>Network Operators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shall:</w:t>
        </w:r>
      </w:ins>
    </w:p>
    <w:p w14:paraId="4979F1A6" w14:textId="77777777" w:rsidR="00097EBC" w:rsidRDefault="00097EBC" w:rsidP="007A1205">
      <w:pPr>
        <w:pStyle w:val="Level1Text"/>
        <w:numPr>
          <w:ilvl w:val="0"/>
          <w:numId w:val="16"/>
        </w:numPr>
        <w:ind w:left="1843"/>
        <w:rPr>
          <w:ins w:id="483" w:author="Author"/>
          <w:color w:val="auto"/>
        </w:rPr>
      </w:pPr>
      <w:ins w:id="484" w:author="Author">
        <w:r w:rsidRPr="00013D6C">
          <w:rPr>
            <w:color w:val="auto"/>
          </w:rPr>
          <w:t xml:space="preserve">make eight </w:t>
        </w:r>
        <w:r w:rsidRPr="00B351F2">
          <w:rPr>
            <w:b/>
            <w:bCs/>
            <w:color w:val="auto"/>
          </w:rPr>
          <w:t>Load 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 xml:space="preserve">ready for </w:t>
        </w:r>
        <w:r>
          <w:rPr>
            <w:b/>
            <w:bCs/>
            <w:color w:val="auto"/>
          </w:rPr>
          <w:t xml:space="preserve">Demand Disconnection </w:t>
        </w:r>
        <w:r w:rsidRPr="00013D6C">
          <w:rPr>
            <w:color w:val="auto"/>
          </w:rPr>
          <w:t>available within eight hours</w:t>
        </w:r>
        <w:r>
          <w:rPr>
            <w:color w:val="auto"/>
          </w:rPr>
          <w:t>; and</w:t>
        </w:r>
      </w:ins>
    </w:p>
    <w:p w14:paraId="66383DDA" w14:textId="77777777" w:rsidR="00097EBC" w:rsidRDefault="00097EBC" w:rsidP="007A1205">
      <w:pPr>
        <w:pStyle w:val="Level1Text"/>
        <w:numPr>
          <w:ilvl w:val="0"/>
          <w:numId w:val="16"/>
        </w:numPr>
        <w:ind w:left="1843"/>
        <w:rPr>
          <w:ins w:id="485" w:author="Author"/>
          <w:color w:val="auto"/>
        </w:rPr>
      </w:pPr>
      <w:ins w:id="486" w:author="Author">
        <w:r>
          <w:rPr>
            <w:color w:val="auto"/>
          </w:rPr>
          <w:t xml:space="preserve">make a total of </w:t>
        </w:r>
        <w:r w:rsidRPr="00013D6C">
          <w:rPr>
            <w:color w:val="auto"/>
          </w:rPr>
          <w:t xml:space="preserve">14 </w:t>
        </w:r>
        <w:r w:rsidRPr="00B351F2">
          <w:rPr>
            <w:b/>
            <w:bCs/>
            <w:color w:val="auto"/>
          </w:rPr>
          <w:t>Load Blocks</w:t>
        </w:r>
        <w:r>
          <w:rPr>
            <w:color w:val="auto"/>
          </w:rPr>
          <w:t xml:space="preserve"> ready for </w:t>
        </w:r>
        <w:r>
          <w:rPr>
            <w:b/>
            <w:bCs/>
            <w:color w:val="auto"/>
          </w:rPr>
          <w:t>Demand Disconnection</w:t>
        </w:r>
        <w:r w:rsidRPr="00013D6C">
          <w:rPr>
            <w:color w:val="auto"/>
          </w:rPr>
          <w:t xml:space="preserve"> within 24 hours, or as soon as reasonably practicable. </w:t>
        </w:r>
      </w:ins>
    </w:p>
    <w:p w14:paraId="16A9B827" w14:textId="77777777" w:rsidR="00097EBC" w:rsidRPr="00013D6C" w:rsidRDefault="00097EBC" w:rsidP="00097EBC">
      <w:pPr>
        <w:pStyle w:val="Level1Text"/>
        <w:rPr>
          <w:ins w:id="487" w:author="Author"/>
          <w:color w:val="auto"/>
        </w:rPr>
      </w:pPr>
      <w:ins w:id="488" w:author="Author">
        <w:r>
          <w:rPr>
            <w:color w:val="auto"/>
          </w:rPr>
          <w:tab/>
        </w:r>
        <w:r w:rsidRPr="00B351F2">
          <w:rPr>
            <w:b/>
            <w:bCs/>
            <w:color w:val="auto"/>
          </w:rPr>
          <w:t xml:space="preserve">Fast </w:t>
        </w:r>
        <w:r>
          <w:rPr>
            <w:b/>
            <w:bCs/>
            <w:color w:val="auto"/>
          </w:rPr>
          <w:t xml:space="preserve">Load </w:t>
        </w:r>
        <w:r w:rsidRPr="00B351F2">
          <w:rPr>
            <w:b/>
            <w:bCs/>
            <w:color w:val="auto"/>
          </w:rPr>
          <w:t>Blocks</w:t>
        </w:r>
        <w:r w:rsidRPr="00013D6C">
          <w:rPr>
            <w:color w:val="auto"/>
          </w:rPr>
          <w:t xml:space="preserve"> </w:t>
        </w:r>
        <w:r>
          <w:rPr>
            <w:color w:val="auto"/>
          </w:rPr>
          <w:t>shall</w:t>
        </w:r>
        <w:r w:rsidRPr="00013D6C">
          <w:rPr>
            <w:color w:val="auto"/>
          </w:rPr>
          <w:t xml:space="preserve"> be reserved for delivering obligations under OC6.5.</w:t>
        </w:r>
        <w:r>
          <w:rPr>
            <w:color w:val="auto"/>
          </w:rPr>
          <w:t>4</w:t>
        </w:r>
        <w:r w:rsidRPr="00013D6C">
          <w:rPr>
            <w:color w:val="auto"/>
          </w:rPr>
          <w:t xml:space="preserve">.  </w:t>
        </w:r>
      </w:ins>
    </w:p>
    <w:p w14:paraId="080A6F7C" w14:textId="1E15C306" w:rsidR="00097EBC" w:rsidDel="00A7007E" w:rsidRDefault="00097EBC" w:rsidP="00097EBC">
      <w:pPr>
        <w:pStyle w:val="Level1Text"/>
        <w:rPr>
          <w:del w:id="489" w:author="Lizzie Timmins (NESO)" w:date="2025-07-21T10:59:00Z" w16du:dateUtc="2025-07-21T09:59:00Z"/>
          <w:color w:val="auto"/>
        </w:rPr>
      </w:pPr>
      <w:ins w:id="490" w:author="Author">
        <w:r w:rsidRPr="46A22706">
          <w:rPr>
            <w:color w:val="auto"/>
          </w:rPr>
          <w:t>OC6.9.5</w:t>
        </w:r>
        <w:r>
          <w:tab/>
        </w:r>
      </w:ins>
      <w:ins w:id="491" w:author="Rebecca Scott [NESO]" w:date="2025-07-21T08:45:00Z">
        <w:r w:rsidR="00F10EEF" w:rsidRPr="46A22706">
          <w:rPr>
            <w:b/>
            <w:bCs/>
            <w:color w:val="auto"/>
          </w:rPr>
          <w:t xml:space="preserve">The Company </w:t>
        </w:r>
        <w:r w:rsidR="00F038F0" w:rsidRPr="46A22706">
          <w:rPr>
            <w:color w:val="auto"/>
          </w:rPr>
          <w:t>shall issue a</w:t>
        </w:r>
      </w:ins>
      <w:ins w:id="492" w:author="Author">
        <w:r w:rsidRPr="46A22706">
          <w:rPr>
            <w:color w:val="auto"/>
          </w:rPr>
          <w:t xml:space="preserve"> </w:t>
        </w:r>
        <w:r w:rsidRPr="46A22706">
          <w:rPr>
            <w:b/>
            <w:bCs/>
            <w:color w:val="auto"/>
          </w:rPr>
          <w:t>National Electricity Transmission System Notice – DCRP Implementation</w:t>
        </w:r>
        <w:r w:rsidRPr="46A22706">
          <w:rPr>
            <w:color w:val="auto"/>
          </w:rPr>
          <w:t xml:space="preserve"> to </w:t>
        </w:r>
        <w:r w:rsidRPr="46A22706">
          <w:rPr>
            <w:b/>
            <w:bCs/>
            <w:color w:val="auto"/>
          </w:rPr>
          <w:t xml:space="preserve">Network </w:t>
        </w:r>
        <w:proofErr w:type="gramStart"/>
        <w:r w:rsidR="00BD6890" w:rsidRPr="46A22706">
          <w:rPr>
            <w:b/>
            <w:bCs/>
            <w:color w:val="auto"/>
          </w:rPr>
          <w:t>Operators</w:t>
        </w:r>
        <w:r w:rsidR="00BD6890" w:rsidRPr="46A22706">
          <w:rPr>
            <w:color w:val="auto"/>
          </w:rPr>
          <w:t>, and</w:t>
        </w:r>
        <w:proofErr w:type="gramEnd"/>
        <w:r w:rsidRPr="46A22706">
          <w:rPr>
            <w:color w:val="auto"/>
          </w:rPr>
          <w:t xml:space="preserve"> </w:t>
        </w:r>
      </w:ins>
      <w:ins w:id="493" w:author="Sarah Johnson [NESO]" w:date="2025-08-21T13:19:00Z">
        <w:r w:rsidR="5C9B2E19" w:rsidRPr="46A22706">
          <w:rPr>
            <w:color w:val="auto"/>
          </w:rPr>
          <w:t xml:space="preserve">will </w:t>
        </w:r>
      </w:ins>
      <w:ins w:id="494" w:author="Author">
        <w:r w:rsidRPr="46A22706">
          <w:rPr>
            <w:color w:val="auto"/>
          </w:rPr>
          <w:t>publish</w:t>
        </w:r>
      </w:ins>
      <w:ins w:id="495" w:author="Sarah Johnson [NESO]" w:date="2025-08-21T13:19:00Z">
        <w:r w:rsidR="5208F4AA" w:rsidRPr="46A22706">
          <w:rPr>
            <w:color w:val="auto"/>
          </w:rPr>
          <w:t xml:space="preserve"> it</w:t>
        </w:r>
      </w:ins>
      <w:ins w:id="496" w:author="Author">
        <w:r w:rsidRPr="46A22706">
          <w:rPr>
            <w:color w:val="auto"/>
          </w:rPr>
          <w:t xml:space="preserve"> to market participants and the </w:t>
        </w:r>
        <w:r w:rsidRPr="46A22706">
          <w:rPr>
            <w:b/>
            <w:bCs/>
            <w:color w:val="auto"/>
          </w:rPr>
          <w:t>Authority</w:t>
        </w:r>
        <w:r w:rsidRPr="46A22706">
          <w:rPr>
            <w:color w:val="auto"/>
          </w:rPr>
          <w:t xml:space="preserve">, at least one hour before disconnections are required. </w:t>
        </w:r>
        <w:r w:rsidR="000A1B94" w:rsidRPr="46A22706">
          <w:rPr>
            <w:color w:val="auto"/>
          </w:rPr>
          <w:t>This</w:t>
        </w:r>
        <w:r w:rsidRPr="46A22706">
          <w:rPr>
            <w:color w:val="auto"/>
          </w:rPr>
          <w:t xml:space="preserve"> notice shall be issued the first time </w:t>
        </w:r>
        <w:r w:rsidR="00A123EE" w:rsidRPr="46A22706">
          <w:rPr>
            <w:b/>
            <w:bCs/>
            <w:color w:val="auto"/>
          </w:rPr>
          <w:t>Demand</w:t>
        </w:r>
        <w:r w:rsidR="00A123EE" w:rsidRPr="46A22706">
          <w:rPr>
            <w:color w:val="auto"/>
          </w:rPr>
          <w:t xml:space="preserve"> </w:t>
        </w:r>
        <w:r w:rsidR="00113ADB" w:rsidRPr="46A22706">
          <w:rPr>
            <w:b/>
            <w:bCs/>
            <w:color w:val="auto"/>
          </w:rPr>
          <w:t>Disconnections</w:t>
        </w:r>
        <w:r w:rsidRPr="46A22706">
          <w:rPr>
            <w:color w:val="auto"/>
          </w:rPr>
          <w:t xml:space="preserve"> are required and will be the formal instruction to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from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. </w:t>
        </w:r>
        <w:r w:rsidR="0052450C" w:rsidRPr="46A22706">
          <w:rPr>
            <w:color w:val="auto"/>
          </w:rPr>
          <w:t>Once</w:t>
        </w:r>
        <w:r w:rsidRPr="46A22706">
          <w:rPr>
            <w:color w:val="auto"/>
          </w:rPr>
          <w:t xml:space="preserve"> </w:t>
        </w:r>
        <w:r w:rsidR="005B538F" w:rsidRPr="46A22706">
          <w:rPr>
            <w:color w:val="auto"/>
          </w:rPr>
          <w:t>impl</w:t>
        </w:r>
        <w:r w:rsidR="00AE7E30" w:rsidRPr="46A22706">
          <w:rPr>
            <w:color w:val="auto"/>
          </w:rPr>
          <w:t>emented</w:t>
        </w:r>
        <w:r w:rsidR="00DB2C6B" w:rsidRPr="46A22706">
          <w:rPr>
            <w:color w:val="auto"/>
          </w:rPr>
          <w:t xml:space="preserve">,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shall rotate </w:t>
        </w:r>
        <w:r w:rsidRPr="46A22706">
          <w:rPr>
            <w:b/>
            <w:bCs/>
            <w:color w:val="auto"/>
          </w:rPr>
          <w:t>Demand</w:t>
        </w:r>
        <w:r w:rsidRPr="46A22706">
          <w:rPr>
            <w:color w:val="auto"/>
          </w:rPr>
          <w:t xml:space="preserve"> (by disconnecting and reconnecting </w:t>
        </w:r>
        <w:r w:rsidRPr="46A22706">
          <w:rPr>
            <w:b/>
            <w:bCs/>
            <w:color w:val="auto"/>
          </w:rPr>
          <w:t>Load Blocks</w:t>
        </w:r>
        <w:r w:rsidRPr="46A22706">
          <w:rPr>
            <w:color w:val="auto"/>
          </w:rPr>
          <w:t xml:space="preserve">) </w:t>
        </w:r>
      </w:ins>
      <w:ins w:id="497" w:author="Rebecca Scott [NESO]" w:date="2025-08-27T18:49:00Z" w16du:dateUtc="2025-08-27T17:49:00Z">
        <w:r w:rsidR="00411A5E">
          <w:rPr>
            <w:color w:val="auto"/>
          </w:rPr>
          <w:t>by implementing</w:t>
        </w:r>
      </w:ins>
      <w:ins w:id="498" w:author="Author">
        <w:r w:rsidRPr="46A22706">
          <w:rPr>
            <w:color w:val="auto"/>
          </w:rPr>
          <w:t xml:space="preserve"> the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issued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, as explained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The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will be issued by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at least one hour before </w:t>
        </w:r>
        <w:r w:rsidRPr="46A22706">
          <w:rPr>
            <w:b/>
            <w:bCs/>
            <w:color w:val="auto"/>
          </w:rPr>
          <w:t xml:space="preserve">Demand Disconnections </w:t>
        </w:r>
        <w:r w:rsidRPr="46A22706">
          <w:rPr>
            <w:color w:val="auto"/>
          </w:rPr>
          <w:t xml:space="preserve">are required to take place, in accordance with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Subsequent </w:t>
        </w:r>
        <w:r w:rsidRPr="46A22706">
          <w:rPr>
            <w:b/>
            <w:bCs/>
            <w:color w:val="auto"/>
          </w:rPr>
          <w:t>Activation Schedules</w:t>
        </w:r>
        <w:r w:rsidRPr="46A22706">
          <w:rPr>
            <w:color w:val="auto"/>
          </w:rPr>
          <w:t xml:space="preserve"> will be issued each time a </w:t>
        </w:r>
        <w:r w:rsidRPr="46A22706">
          <w:rPr>
            <w:b/>
            <w:bCs/>
            <w:color w:val="auto"/>
          </w:rPr>
          <w:t>Network Operator</w:t>
        </w:r>
        <w:r w:rsidRPr="46A22706">
          <w:rPr>
            <w:color w:val="auto"/>
          </w:rPr>
          <w:t xml:space="preserve"> is required to disconnect or reconnect </w:t>
        </w:r>
        <w:r w:rsidRPr="46A22706">
          <w:rPr>
            <w:b/>
            <w:bCs/>
            <w:color w:val="auto"/>
          </w:rPr>
          <w:t>Load Block</w:t>
        </w:r>
        <w:r w:rsidR="00222540" w:rsidRPr="46A22706">
          <w:rPr>
            <w:b/>
            <w:bCs/>
            <w:color w:val="auto"/>
          </w:rPr>
          <w:t>s</w:t>
        </w:r>
        <w:r w:rsidRPr="46A22706">
          <w:rPr>
            <w:color w:val="auto"/>
          </w:rPr>
          <w:t xml:space="preserve">. </w:t>
        </w:r>
      </w:ins>
    </w:p>
    <w:p w14:paraId="768FBB97" w14:textId="77777777" w:rsidR="00A7007E" w:rsidRPr="00013D6C" w:rsidRDefault="00A7007E" w:rsidP="002A57F8">
      <w:pPr>
        <w:pStyle w:val="Level1Text"/>
        <w:rPr>
          <w:ins w:id="499" w:author="Rebecca Scott [NESO]" w:date="2025-08-27T18:49:00Z" w16du:dateUtc="2025-08-27T17:49:00Z"/>
          <w:color w:val="auto"/>
        </w:rPr>
      </w:pPr>
    </w:p>
    <w:p w14:paraId="721DF526" w14:textId="11B4832E" w:rsidR="00097EBC" w:rsidRDefault="00097EBC" w:rsidP="00097EBC">
      <w:pPr>
        <w:pStyle w:val="Level1Text"/>
        <w:rPr>
          <w:ins w:id="500" w:author="Author"/>
          <w:color w:val="auto"/>
        </w:rPr>
      </w:pPr>
      <w:ins w:id="501" w:author="Author">
        <w:r w:rsidRPr="46A22706">
          <w:rPr>
            <w:color w:val="auto"/>
          </w:rPr>
          <w:t>OC6.9.</w:t>
        </w:r>
      </w:ins>
      <w:ins w:id="502" w:author="Lizzie Timmins (NESO)" w:date="2025-07-21T12:33:00Z">
        <w:r w:rsidR="009D78A7" w:rsidRPr="46A22706">
          <w:rPr>
            <w:color w:val="auto"/>
          </w:rPr>
          <w:t>6</w:t>
        </w:r>
      </w:ins>
      <w:ins w:id="503" w:author="Author">
        <w:r>
          <w:tab/>
        </w:r>
        <w:r w:rsidRPr="46A22706">
          <w:rPr>
            <w:color w:val="auto"/>
          </w:rPr>
          <w:t xml:space="preserve">At the end of the </w:t>
        </w:r>
        <w:r w:rsidRPr="46A22706">
          <w:rPr>
            <w:b/>
            <w:bCs/>
            <w:color w:val="auto"/>
          </w:rPr>
          <w:t>Demand Control Rotation Period</w:t>
        </w:r>
        <w:r w:rsidRPr="46A22706">
          <w:rPr>
            <w:color w:val="auto"/>
          </w:rPr>
          <w:t xml:space="preserve">, </w:t>
        </w:r>
        <w:r w:rsidRPr="46A22706">
          <w:rPr>
            <w:b/>
            <w:bCs/>
            <w:color w:val="auto"/>
          </w:rPr>
          <w:t>The Company</w:t>
        </w:r>
        <w:r w:rsidRPr="46A22706">
          <w:rPr>
            <w:color w:val="auto"/>
          </w:rPr>
          <w:t xml:space="preserve"> shall issue a </w:t>
        </w:r>
        <w:r w:rsidRPr="46A22706">
          <w:rPr>
            <w:b/>
            <w:bCs/>
            <w:color w:val="auto"/>
          </w:rPr>
          <w:t>National Electricity Transmission System Notice – DCRP Stand Down</w:t>
        </w:r>
        <w:r w:rsidRPr="46A22706">
          <w:rPr>
            <w:color w:val="auto"/>
          </w:rPr>
          <w:t xml:space="preserve"> to </w:t>
        </w:r>
        <w:r w:rsidRPr="46A22706">
          <w:rPr>
            <w:b/>
            <w:bCs/>
            <w:color w:val="auto"/>
          </w:rPr>
          <w:t>Network Operators</w:t>
        </w:r>
        <w:r w:rsidRPr="46A22706">
          <w:rPr>
            <w:color w:val="auto"/>
          </w:rPr>
          <w:t xml:space="preserve"> and</w:t>
        </w:r>
      </w:ins>
      <w:ins w:id="504" w:author="Sarah Johnson [NESO]" w:date="2025-08-21T13:19:00Z">
        <w:r w:rsidR="327D675E" w:rsidRPr="46A22706">
          <w:rPr>
            <w:color w:val="auto"/>
          </w:rPr>
          <w:t xml:space="preserve"> will</w:t>
        </w:r>
      </w:ins>
      <w:ins w:id="505" w:author="Author">
        <w:r w:rsidRPr="46A22706">
          <w:rPr>
            <w:color w:val="auto"/>
          </w:rPr>
          <w:t xml:space="preserve"> publish it to market participants and the</w:t>
        </w:r>
        <w:r w:rsidRPr="46A22706">
          <w:rPr>
            <w:b/>
            <w:bCs/>
            <w:color w:val="auto"/>
          </w:rPr>
          <w:t xml:space="preserve"> Authority</w:t>
        </w:r>
        <w:r w:rsidRPr="46A22706">
          <w:rPr>
            <w:color w:val="auto"/>
          </w:rPr>
          <w:t xml:space="preserve"> in accordance with the timelines </w:t>
        </w:r>
      </w:ins>
      <w:ins w:id="506" w:author="Rebecca Scott [NESO]" w:date="2025-07-21T08:46:00Z">
        <w:r w:rsidR="000F533C" w:rsidRPr="46A22706">
          <w:rPr>
            <w:color w:val="auto"/>
          </w:rPr>
          <w:t>stat</w:t>
        </w:r>
      </w:ins>
      <w:ins w:id="507" w:author="Author">
        <w:r w:rsidRPr="46A22706">
          <w:rPr>
            <w:color w:val="auto"/>
          </w:rPr>
          <w:t xml:space="preserve">ed in the </w:t>
        </w:r>
        <w:r w:rsidRPr="46A22706">
          <w:rPr>
            <w:b/>
            <w:bCs/>
            <w:color w:val="auto"/>
          </w:rPr>
          <w:t>DCRP</w:t>
        </w:r>
        <w:r w:rsidRPr="46A22706">
          <w:rPr>
            <w:color w:val="auto"/>
          </w:rPr>
          <w:t xml:space="preserve">. The </w:t>
        </w:r>
        <w:r w:rsidRPr="46A22706">
          <w:rPr>
            <w:b/>
            <w:bCs/>
            <w:color w:val="auto"/>
          </w:rPr>
          <w:t>National Electricity Transmission System Notice – DCRP Stand Down</w:t>
        </w:r>
        <w:r w:rsidRPr="46A22706">
          <w:rPr>
            <w:color w:val="auto"/>
          </w:rPr>
          <w:t xml:space="preserve"> will either:</w:t>
        </w:r>
      </w:ins>
    </w:p>
    <w:p w14:paraId="025295DD" w14:textId="77777777" w:rsidR="00097EBC" w:rsidRPr="00705542" w:rsidRDefault="00097EBC" w:rsidP="007A1205">
      <w:pPr>
        <w:pStyle w:val="Level1Text"/>
        <w:numPr>
          <w:ilvl w:val="0"/>
          <w:numId w:val="17"/>
        </w:numPr>
        <w:ind w:left="1843"/>
        <w:rPr>
          <w:ins w:id="508" w:author="Author"/>
          <w:color w:val="auto"/>
        </w:rPr>
      </w:pPr>
      <w:ins w:id="509" w:author="Author">
        <w:r>
          <w:rPr>
            <w:color w:val="auto"/>
          </w:rPr>
          <w:lastRenderedPageBreak/>
          <w:t>i</w:t>
        </w:r>
        <w:r w:rsidRPr="00705542">
          <w:rPr>
            <w:color w:val="auto"/>
          </w:rPr>
          <w:t xml:space="preserve">nstruct </w:t>
        </w:r>
        <w:r w:rsidRPr="00705542">
          <w:rPr>
            <w:b/>
            <w:bCs/>
            <w:color w:val="auto"/>
          </w:rPr>
          <w:t>Network Operators</w:t>
        </w:r>
        <w:r w:rsidRPr="00705542">
          <w:rPr>
            <w:color w:val="auto"/>
          </w:rPr>
          <w:t xml:space="preserve"> to securely </w:t>
        </w:r>
        <w:proofErr w:type="gramStart"/>
        <w:r w:rsidRPr="00705542">
          <w:rPr>
            <w:color w:val="auto"/>
          </w:rPr>
          <w:t>revert back</w:t>
        </w:r>
        <w:proofErr w:type="gramEnd"/>
        <w:r w:rsidRPr="00705542">
          <w:rPr>
            <w:color w:val="auto"/>
          </w:rPr>
          <w:t xml:space="preserve"> to normal network configuration and operation, without </w:t>
        </w:r>
        <w:r w:rsidRPr="00705542">
          <w:rPr>
            <w:b/>
            <w:bCs/>
            <w:color w:val="auto"/>
          </w:rPr>
          <w:t>Demand Disconnection</w:t>
        </w:r>
        <w:r w:rsidRPr="00705542">
          <w:rPr>
            <w:color w:val="auto"/>
          </w:rPr>
          <w:t>, as soon as reasonably practicable; or</w:t>
        </w:r>
      </w:ins>
    </w:p>
    <w:p w14:paraId="354BF7DB" w14:textId="77777777" w:rsidR="00097EBC" w:rsidRDefault="00097EBC" w:rsidP="007A1205">
      <w:pPr>
        <w:pStyle w:val="Level1Text"/>
        <w:numPr>
          <w:ilvl w:val="0"/>
          <w:numId w:val="17"/>
        </w:numPr>
        <w:ind w:left="1843"/>
        <w:rPr>
          <w:ins w:id="510" w:author="Author"/>
          <w:color w:val="auto"/>
        </w:rPr>
      </w:pPr>
      <w:ins w:id="511" w:author="Author">
        <w:r>
          <w:rPr>
            <w:color w:val="auto"/>
          </w:rPr>
          <w:t xml:space="preserve">inform </w:t>
        </w:r>
        <w:r>
          <w:rPr>
            <w:b/>
            <w:bCs/>
            <w:color w:val="auto"/>
          </w:rPr>
          <w:t xml:space="preserve">Network Operators </w:t>
        </w:r>
        <w:r>
          <w:rPr>
            <w:color w:val="auto"/>
          </w:rPr>
          <w:t xml:space="preserve">that the </w:t>
        </w:r>
        <w:r>
          <w:rPr>
            <w:b/>
            <w:bCs/>
            <w:color w:val="auto"/>
          </w:rPr>
          <w:t>Demand Control Rotation Period</w:t>
        </w:r>
        <w:r>
          <w:rPr>
            <w:color w:val="auto"/>
          </w:rPr>
          <w:t xml:space="preserve"> will be transitioning to the arrangements set out in the Electricity Supply Emergency Code. </w:t>
        </w:r>
      </w:ins>
    </w:p>
    <w:p w14:paraId="3E706BB8" w14:textId="2E6E7400" w:rsidR="00097EBC" w:rsidRPr="00AF4E81" w:rsidRDefault="00097EBC" w:rsidP="00097EBC">
      <w:pPr>
        <w:pStyle w:val="Level1Text"/>
        <w:rPr>
          <w:ins w:id="512" w:author="Author"/>
          <w:color w:val="auto"/>
        </w:rPr>
      </w:pPr>
      <w:ins w:id="513" w:author="Author">
        <w:r>
          <w:rPr>
            <w:color w:val="auto"/>
          </w:rPr>
          <w:t>OC6.9.</w:t>
        </w:r>
      </w:ins>
      <w:ins w:id="514" w:author="Lizzie Timmins (NESO)" w:date="2025-07-21T12:33:00Z" w16du:dateUtc="2025-07-21T11:33:00Z">
        <w:r w:rsidR="009D78A7">
          <w:rPr>
            <w:color w:val="auto"/>
          </w:rPr>
          <w:t>7</w:t>
        </w:r>
      </w:ins>
      <w:ins w:id="515" w:author="Author">
        <w:r>
          <w:rPr>
            <w:color w:val="auto"/>
          </w:rPr>
          <w:tab/>
          <w:t xml:space="preserve">Aspects of the </w:t>
        </w:r>
        <w:r>
          <w:rPr>
            <w:b/>
            <w:bCs/>
            <w:color w:val="auto"/>
          </w:rPr>
          <w:t xml:space="preserve">DCRP </w:t>
        </w:r>
        <w:r w:rsidRPr="00AF4E81">
          <w:rPr>
            <w:color w:val="auto"/>
          </w:rPr>
          <w:t xml:space="preserve">arrangements </w:t>
        </w:r>
      </w:ins>
      <w:ins w:id="516" w:author="Rebecca Scott [NESO]" w:date="2025-07-21T08:47:00Z" w16du:dateUtc="2025-07-21T07:47:00Z">
        <w:r w:rsidR="000F533C">
          <w:rPr>
            <w:color w:val="auto"/>
          </w:rPr>
          <w:t>sha</w:t>
        </w:r>
      </w:ins>
      <w:ins w:id="517" w:author="Author">
        <w:r w:rsidRPr="00AF4E81">
          <w:rPr>
            <w:color w:val="auto"/>
          </w:rPr>
          <w:t>ll be tested periodically by</w:t>
        </w:r>
        <w:r>
          <w:rPr>
            <w:b/>
            <w:bCs/>
            <w:color w:val="auto"/>
          </w:rPr>
          <w:t xml:space="preserve"> The Company </w:t>
        </w:r>
        <w:r w:rsidRPr="00AF4E81">
          <w:rPr>
            <w:color w:val="auto"/>
          </w:rPr>
          <w:t>and the</w:t>
        </w:r>
        <w:r>
          <w:rPr>
            <w:b/>
            <w:bCs/>
            <w:color w:val="auto"/>
          </w:rPr>
          <w:t xml:space="preserve"> Network Operators</w:t>
        </w:r>
        <w:r>
          <w:rPr>
            <w:color w:val="auto"/>
          </w:rPr>
          <w:t xml:space="preserve"> to ensure the protocol and obligations remain fit for purpose. </w:t>
        </w:r>
      </w:ins>
    </w:p>
    <w:p w14:paraId="2B98EAC7" w14:textId="77777777" w:rsidR="00097EBC" w:rsidRPr="00BE6A2E" w:rsidRDefault="00097EBC" w:rsidP="00B506DE">
      <w:pPr>
        <w:pStyle w:val="Level1Text"/>
        <w:rPr>
          <w:color w:val="auto"/>
        </w:rPr>
      </w:pPr>
    </w:p>
    <w:p w14:paraId="2AF439A7" w14:textId="77777777" w:rsidR="00FA7BAA" w:rsidRPr="00B47B6F" w:rsidRDefault="00434577" w:rsidP="00F206DC">
      <w:pPr>
        <w:jc w:val="center"/>
        <w:rPr>
          <w:b/>
          <w:bCs/>
          <w:sz w:val="28"/>
        </w:rPr>
      </w:pPr>
      <w:r w:rsidRPr="00B47B6F">
        <w:rPr>
          <w:sz w:val="22"/>
        </w:rPr>
        <w:br w:type="page"/>
      </w:r>
      <w:r w:rsidR="00F206DC" w:rsidRPr="00B47B6F">
        <w:rPr>
          <w:b/>
          <w:bCs/>
          <w:sz w:val="28"/>
        </w:rPr>
        <w:lastRenderedPageBreak/>
        <w:t xml:space="preserve">APPENDIX 1 - EMERGENCY MANUAL DEMAND REDUCTION/DISCONNECTION SUMMARY SHEET </w:t>
      </w:r>
      <w:r w:rsidR="00F206DC" w:rsidRPr="00B47B6F">
        <w:rPr>
          <w:bCs/>
          <w:sz w:val="28"/>
        </w:rPr>
        <w:fldChar w:fldCharType="begin"/>
      </w:r>
      <w:r w:rsidR="00F206DC" w:rsidRPr="00B47B6F">
        <w:rPr>
          <w:bCs/>
          <w:sz w:val="28"/>
        </w:rPr>
        <w:instrText xml:space="preserve"> TC "</w:instrText>
      </w:r>
      <w:bookmarkStart w:id="518" w:name="_Toc211581631"/>
      <w:bookmarkStart w:id="519" w:name="_Toc332703358"/>
      <w:bookmarkStart w:id="520" w:name="_Toc332821282"/>
      <w:bookmarkStart w:id="521" w:name="_Toc332899804"/>
      <w:bookmarkStart w:id="522" w:name="_Toc503446030"/>
      <w:bookmarkStart w:id="523" w:name="_Toc333226015"/>
      <w:r w:rsidR="00F206DC" w:rsidRPr="00B47B6F">
        <w:rPr>
          <w:bCs/>
          <w:sz w:val="28"/>
        </w:rPr>
        <w:instrText xml:space="preserve">APPENDIX 1 - </w:instrText>
      </w:r>
      <w:bookmarkEnd w:id="518"/>
      <w:bookmarkEnd w:id="519"/>
      <w:bookmarkEnd w:id="520"/>
      <w:r w:rsidR="00F206DC" w:rsidRPr="00B47B6F">
        <w:rPr>
          <w:bCs/>
          <w:sz w:val="28"/>
        </w:rPr>
        <w:instrText>EMERGENCY MANUAL DEMAND REDUCTION/DISCONNECTION SUMMARY SHEET</w:instrText>
      </w:r>
      <w:bookmarkEnd w:id="521"/>
      <w:bookmarkEnd w:id="522"/>
      <w:bookmarkEnd w:id="523"/>
      <w:r w:rsidR="00F206DC" w:rsidRPr="00B47B6F">
        <w:rPr>
          <w:bCs/>
          <w:sz w:val="28"/>
        </w:rPr>
        <w:instrText xml:space="preserve">"\L 1 </w:instrText>
      </w:r>
      <w:r w:rsidR="00F206DC" w:rsidRPr="00B47B6F">
        <w:rPr>
          <w:bCs/>
          <w:sz w:val="28"/>
        </w:rPr>
        <w:fldChar w:fldCharType="end"/>
      </w:r>
    </w:p>
    <w:p w14:paraId="76548060" w14:textId="77777777" w:rsidR="00FA7BAA" w:rsidRPr="00BE6A2E" w:rsidRDefault="00F206DC" w:rsidP="00F206DC">
      <w:pPr>
        <w:pStyle w:val="Level1Text"/>
        <w:jc w:val="center"/>
        <w:rPr>
          <w:color w:val="auto"/>
        </w:rPr>
      </w:pPr>
      <w:r w:rsidRPr="00BE6A2E">
        <w:rPr>
          <w:color w:val="auto"/>
        </w:rPr>
        <w:t xml:space="preserve"> </w:t>
      </w:r>
      <w:r w:rsidR="00FA7BAA" w:rsidRPr="00BE6A2E">
        <w:rPr>
          <w:color w:val="auto"/>
        </w:rPr>
        <w:t>(As set out in OC6.7)</w:t>
      </w:r>
    </w:p>
    <w:tbl>
      <w:tblPr>
        <w:tblW w:w="0" w:type="auto"/>
        <w:tblInd w:w="66" w:type="dxa"/>
        <w:tblLook w:val="01E0" w:firstRow="1" w:lastRow="1" w:firstColumn="1" w:lastColumn="1" w:noHBand="0" w:noVBand="0"/>
      </w:tblPr>
      <w:tblGrid>
        <w:gridCol w:w="2613"/>
        <w:gridCol w:w="3121"/>
        <w:gridCol w:w="1609"/>
        <w:gridCol w:w="1617"/>
      </w:tblGrid>
      <w:tr w:rsidR="00537D6B" w:rsidRPr="00B47B6F" w14:paraId="672C22BD" w14:textId="77777777" w:rsidTr="005D0807">
        <w:tc>
          <w:tcPr>
            <w:tcW w:w="2763" w:type="dxa"/>
          </w:tcPr>
          <w:p w14:paraId="22CDD25F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NETWORK OPERATOR:</w:t>
            </w:r>
          </w:p>
        </w:tc>
        <w:tc>
          <w:tcPr>
            <w:tcW w:w="3516" w:type="dxa"/>
            <w:tcBorders>
              <w:bottom w:val="single" w:sz="4" w:space="0" w:color="auto"/>
            </w:tcBorders>
          </w:tcPr>
          <w:p w14:paraId="4D0C44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  <w:tc>
          <w:tcPr>
            <w:tcW w:w="1701" w:type="dxa"/>
          </w:tcPr>
          <w:p w14:paraId="6AB75DF5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  <w:r w:rsidRPr="00B47B6F">
              <w:rPr>
                <w:sz w:val="22"/>
              </w:rPr>
              <w:t>[YEAR] PEAK:</w:t>
            </w:r>
          </w:p>
        </w:tc>
        <w:tc>
          <w:tcPr>
            <w:tcW w:w="1807" w:type="dxa"/>
            <w:tcBorders>
              <w:bottom w:val="single" w:sz="4" w:space="0" w:color="auto"/>
            </w:tcBorders>
          </w:tcPr>
          <w:p w14:paraId="179C6DC7" w14:textId="77777777" w:rsidR="00537D6B" w:rsidRPr="00B47B6F" w:rsidRDefault="00537D6B" w:rsidP="0098734D">
            <w:pPr>
              <w:widowControl/>
              <w:tabs>
                <w:tab w:val="left" w:pos="1296"/>
                <w:tab w:val="left" w:pos="2016"/>
                <w:tab w:val="left" w:pos="2736"/>
                <w:tab w:val="left" w:pos="3600"/>
                <w:tab w:val="left" w:pos="4608"/>
                <w:tab w:val="left" w:pos="5904"/>
              </w:tabs>
              <w:jc w:val="both"/>
              <w:rPr>
                <w:sz w:val="22"/>
              </w:rPr>
            </w:pPr>
          </w:p>
        </w:tc>
      </w:tr>
    </w:tbl>
    <w:p w14:paraId="233D9663" w14:textId="77777777" w:rsidR="00FA7BAA" w:rsidRPr="00B47B6F" w:rsidRDefault="00FA7BAA">
      <w:pPr>
        <w:widowControl/>
        <w:tabs>
          <w:tab w:val="left" w:pos="1296"/>
          <w:tab w:val="left" w:pos="2016"/>
          <w:tab w:val="left" w:pos="2736"/>
          <w:tab w:val="left" w:pos="3600"/>
          <w:tab w:val="left" w:pos="4608"/>
          <w:tab w:val="left" w:pos="5904"/>
        </w:tabs>
        <w:jc w:val="both"/>
        <w:rPr>
          <w:sz w:val="22"/>
        </w:rPr>
      </w:pPr>
    </w:p>
    <w:tbl>
      <w:tblPr>
        <w:tblW w:w="9720" w:type="dxa"/>
        <w:jc w:val="center"/>
        <w:tblLayout w:type="fixed"/>
        <w:tblCellMar>
          <w:left w:w="129" w:type="dxa"/>
          <w:right w:w="129" w:type="dxa"/>
        </w:tblCellMar>
        <w:tblLook w:val="0000" w:firstRow="0" w:lastRow="0" w:firstColumn="0" w:lastColumn="0" w:noHBand="0" w:noVBand="0"/>
      </w:tblPr>
      <w:tblGrid>
        <w:gridCol w:w="1170"/>
        <w:gridCol w:w="882"/>
        <w:gridCol w:w="1023"/>
        <w:gridCol w:w="1023"/>
        <w:gridCol w:w="1023"/>
        <w:gridCol w:w="1023"/>
        <w:gridCol w:w="1023"/>
        <w:gridCol w:w="1023"/>
        <w:gridCol w:w="1530"/>
      </w:tblGrid>
      <w:tr w:rsidR="00EA7C0D" w:rsidRPr="00B47B6F" w14:paraId="7CCCD9BD" w14:textId="77777777" w:rsidTr="005D0807">
        <w:trPr>
          <w:jc w:val="center"/>
        </w:trPr>
        <w:tc>
          <w:tcPr>
            <w:tcW w:w="117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0CBF12C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GRID</w:t>
            </w:r>
          </w:p>
          <w:p w14:paraId="193F5832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SUPPLY</w:t>
            </w:r>
          </w:p>
          <w:p w14:paraId="2E274717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POINT</w:t>
            </w:r>
          </w:p>
          <w:p w14:paraId="33DEF76D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0BC6E1AC" w14:textId="77777777" w:rsidR="00EA7C0D" w:rsidRPr="00B47B6F" w:rsidRDefault="00EA7C0D" w:rsidP="00EA7C0D">
            <w:pPr>
              <w:jc w:val="center"/>
              <w:rPr>
                <w:b/>
              </w:rPr>
            </w:pPr>
          </w:p>
          <w:p w14:paraId="67CC4B7D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(Name)</w:t>
            </w:r>
          </w:p>
        </w:tc>
        <w:tc>
          <w:tcPr>
            <w:tcW w:w="882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2378E99B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PEAK</w:t>
            </w:r>
          </w:p>
          <w:p w14:paraId="70A6A810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MW</w:t>
            </w: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48A55F6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% OF GROUP DEMAND DISCONNECTION</w:t>
            </w:r>
          </w:p>
          <w:p w14:paraId="0A10AAA4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(AND/OR REDUCTION IN THE CASE OF</w:t>
            </w:r>
          </w:p>
          <w:p w14:paraId="3C6F1B1D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THE FIRST 5 MINUTES)</w:t>
            </w:r>
          </w:p>
          <w:p w14:paraId="0D6FF09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(CUMULATIVE)</w:t>
            </w:r>
          </w:p>
        </w:tc>
        <w:tc>
          <w:tcPr>
            <w:tcW w:w="1530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  <w:vAlign w:val="center"/>
          </w:tcPr>
          <w:p w14:paraId="1A6DAE85" w14:textId="77777777" w:rsidR="00EA7C0D" w:rsidRPr="00B47B6F" w:rsidRDefault="00EA7C0D" w:rsidP="00EA7C0D">
            <w:pPr>
              <w:jc w:val="center"/>
              <w:rPr>
                <w:b/>
              </w:rPr>
            </w:pPr>
            <w:r w:rsidRPr="00B47B6F">
              <w:rPr>
                <w:b/>
              </w:rPr>
              <w:t>REMARKS</w:t>
            </w:r>
          </w:p>
        </w:tc>
      </w:tr>
      <w:tr w:rsidR="00EA7C0D" w:rsidRPr="00B47B6F" w14:paraId="66D59B81" w14:textId="77777777" w:rsidTr="005D0807">
        <w:trPr>
          <w:trHeight w:val="278"/>
          <w:jc w:val="center"/>
        </w:trPr>
        <w:tc>
          <w:tcPr>
            <w:tcW w:w="1170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9CA150E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8969B6B" w14:textId="77777777" w:rsidR="00EA7C0D" w:rsidRPr="00B47B6F" w:rsidRDefault="00EA7C0D" w:rsidP="00F206DC">
            <w:pPr>
              <w:jc w:val="center"/>
            </w:pPr>
          </w:p>
        </w:tc>
        <w:tc>
          <w:tcPr>
            <w:tcW w:w="6138" w:type="dxa"/>
            <w:gridSpan w:val="6"/>
            <w:tcBorders>
              <w:top w:val="single" w:sz="7" w:space="0" w:color="000000"/>
              <w:left w:val="single" w:sz="7" w:space="0" w:color="000000"/>
              <w:bottom w:val="single" w:sz="6" w:space="0" w:color="FFFFFF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4D52FD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TIME (MINS)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1990807" w14:textId="77777777" w:rsidR="00EA7C0D" w:rsidRPr="00B47B6F" w:rsidRDefault="00EA7C0D" w:rsidP="00F206DC">
            <w:pPr>
              <w:jc w:val="center"/>
            </w:pPr>
          </w:p>
        </w:tc>
      </w:tr>
      <w:tr w:rsidR="00EA7C0D" w:rsidRPr="00B47B6F" w14:paraId="2BC03AEE" w14:textId="77777777" w:rsidTr="005D0807">
        <w:trPr>
          <w:jc w:val="center"/>
        </w:trPr>
        <w:tc>
          <w:tcPr>
            <w:tcW w:w="1170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BBB8F17" w14:textId="77777777" w:rsidR="00EA7C0D" w:rsidRPr="00B47B6F" w:rsidRDefault="00EA7C0D" w:rsidP="00F206DC">
            <w:pPr>
              <w:jc w:val="center"/>
            </w:pPr>
          </w:p>
        </w:tc>
        <w:tc>
          <w:tcPr>
            <w:tcW w:w="882" w:type="dxa"/>
            <w:vMerge/>
            <w:tcBorders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6D2186" w14:textId="77777777" w:rsidR="00EA7C0D" w:rsidRPr="00B47B6F" w:rsidRDefault="00EA7C0D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ABE60C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BA5486E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2ED8774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15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164DE65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20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5B4AF58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25</w:t>
            </w: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FB796F7" w14:textId="77777777" w:rsidR="00EA7C0D" w:rsidRPr="00B47B6F" w:rsidRDefault="00EA7C0D" w:rsidP="00F206DC">
            <w:pPr>
              <w:jc w:val="center"/>
              <w:rPr>
                <w:b/>
              </w:rPr>
            </w:pPr>
            <w:r w:rsidRPr="00B47B6F">
              <w:rPr>
                <w:b/>
              </w:rPr>
              <w:t>30</w:t>
            </w:r>
          </w:p>
        </w:tc>
        <w:tc>
          <w:tcPr>
            <w:tcW w:w="1530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1274CF6" w14:textId="77777777" w:rsidR="00EA7C0D" w:rsidRPr="00B47B6F" w:rsidRDefault="00EA7C0D" w:rsidP="00F206DC">
            <w:pPr>
              <w:jc w:val="center"/>
            </w:pPr>
          </w:p>
        </w:tc>
      </w:tr>
      <w:tr w:rsidR="00FA7BAA" w:rsidRPr="00B47B6F" w14:paraId="0E4864CB" w14:textId="77777777" w:rsidTr="005D0807">
        <w:trPr>
          <w:trHeight w:val="7533"/>
          <w:jc w:val="center"/>
        </w:trPr>
        <w:tc>
          <w:tcPr>
            <w:tcW w:w="1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08A193D5" w14:textId="77777777" w:rsidR="00FA7BAA" w:rsidRPr="00B47B6F" w:rsidRDefault="00FA7BAA" w:rsidP="00F206DC">
            <w:pPr>
              <w:jc w:val="center"/>
            </w:pPr>
          </w:p>
        </w:tc>
        <w:tc>
          <w:tcPr>
            <w:tcW w:w="88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9B0FDE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5609C1F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4F61FC6A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7D1D3B61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57C0660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620D80BE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02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6" w:space="0" w:color="FFFFFF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3B10DA22" w14:textId="77777777" w:rsidR="00FA7BAA" w:rsidRPr="00B47B6F" w:rsidRDefault="00FA7BAA" w:rsidP="00F206DC">
            <w:pPr>
              <w:jc w:val="center"/>
            </w:pPr>
          </w:p>
        </w:tc>
        <w:tc>
          <w:tcPr>
            <w:tcW w:w="153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cMar>
              <w:top w:w="74" w:type="dxa"/>
              <w:left w:w="74" w:type="dxa"/>
              <w:bottom w:w="74" w:type="dxa"/>
              <w:right w:w="74" w:type="dxa"/>
            </w:tcMar>
          </w:tcPr>
          <w:p w14:paraId="108D0D6A" w14:textId="77777777" w:rsidR="00FA7BAA" w:rsidRPr="00B47B6F" w:rsidRDefault="00FA7BAA" w:rsidP="00F206DC">
            <w:pPr>
              <w:jc w:val="center"/>
            </w:pPr>
          </w:p>
        </w:tc>
      </w:tr>
    </w:tbl>
    <w:p w14:paraId="0A4F6597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2F8FAEB" w14:textId="77777777" w:rsidR="00F206DC" w:rsidRPr="00BE6A2E" w:rsidRDefault="00F206DC" w:rsidP="00F206DC">
      <w:pPr>
        <w:pStyle w:val="Level1Text"/>
        <w:rPr>
          <w:color w:val="auto"/>
        </w:rPr>
      </w:pPr>
      <w:r w:rsidRPr="00BE6A2E">
        <w:rPr>
          <w:color w:val="auto"/>
        </w:rPr>
        <w:tab/>
      </w:r>
      <w:r w:rsidR="00FA7BAA" w:rsidRPr="00BE6A2E">
        <w:rPr>
          <w:color w:val="auto"/>
          <w:u w:val="single"/>
        </w:rPr>
        <w:t>Notes:</w:t>
      </w:r>
      <w:r w:rsidR="00FA7BAA" w:rsidRPr="00BE6A2E">
        <w:rPr>
          <w:color w:val="auto"/>
        </w:rPr>
        <w:tab/>
      </w:r>
    </w:p>
    <w:p w14:paraId="44BED187" w14:textId="77777777" w:rsidR="00FA7BAA" w:rsidRDefault="00FA7BAA" w:rsidP="00F206DC">
      <w:pPr>
        <w:pStyle w:val="Level2Text"/>
        <w:rPr>
          <w:ins w:id="524" w:author="Author"/>
        </w:rPr>
      </w:pPr>
      <w:r w:rsidRPr="00B47B6F">
        <w:t>1.</w:t>
      </w:r>
      <w:r w:rsidRPr="00B47B6F">
        <w:tab/>
        <w:t>Data to be provided annually by week 24 to cover the following year.</w:t>
      </w:r>
    </w:p>
    <w:p w14:paraId="484524F9" w14:textId="77777777" w:rsidR="00097EBC" w:rsidRDefault="00097EBC" w:rsidP="00F206DC">
      <w:pPr>
        <w:pStyle w:val="Level2Text"/>
        <w:rPr>
          <w:ins w:id="525" w:author="Author"/>
        </w:rPr>
      </w:pPr>
    </w:p>
    <w:p w14:paraId="2B2BBB96" w14:textId="77777777" w:rsidR="00097EBC" w:rsidRDefault="00097EBC" w:rsidP="00F206DC">
      <w:pPr>
        <w:pStyle w:val="Level2Text"/>
        <w:rPr>
          <w:ins w:id="526" w:author="Author"/>
        </w:rPr>
      </w:pPr>
    </w:p>
    <w:p w14:paraId="517C6998" w14:textId="77777777" w:rsidR="00097EBC" w:rsidRDefault="00097EBC" w:rsidP="00F206DC">
      <w:pPr>
        <w:pStyle w:val="Level2Text"/>
        <w:rPr>
          <w:ins w:id="527" w:author="Author"/>
        </w:rPr>
      </w:pPr>
    </w:p>
    <w:p w14:paraId="227BD749" w14:textId="77777777" w:rsidR="00097EBC" w:rsidRDefault="00097EBC" w:rsidP="00F206DC">
      <w:pPr>
        <w:pStyle w:val="Level2Text"/>
        <w:rPr>
          <w:ins w:id="528" w:author="Author"/>
        </w:rPr>
      </w:pPr>
    </w:p>
    <w:p w14:paraId="104B7E71" w14:textId="77777777" w:rsidR="00EB1403" w:rsidRDefault="00EB1403" w:rsidP="00F206DC">
      <w:pPr>
        <w:pStyle w:val="Level2Text"/>
        <w:rPr>
          <w:ins w:id="529" w:author="Author"/>
        </w:rPr>
      </w:pPr>
    </w:p>
    <w:p w14:paraId="0CF66090" w14:textId="77777777" w:rsidR="00097EBC" w:rsidRDefault="00097EBC" w:rsidP="00F206DC">
      <w:pPr>
        <w:pStyle w:val="Level2Text"/>
        <w:rPr>
          <w:ins w:id="530" w:author="Author"/>
        </w:rPr>
      </w:pPr>
    </w:p>
    <w:p w14:paraId="34423C1D" w14:textId="3F586DAA" w:rsidR="00097EBC" w:rsidRDefault="00097EBC" w:rsidP="00EB1403">
      <w:pPr>
        <w:pStyle w:val="Level2Text"/>
        <w:ind w:hanging="1559"/>
        <w:rPr>
          <w:ins w:id="531" w:author="Author"/>
          <w:b/>
          <w:bCs/>
          <w:sz w:val="28"/>
        </w:rPr>
      </w:pPr>
      <w:ins w:id="532" w:author="Author">
        <w:r w:rsidRPr="00B47B6F">
          <w:rPr>
            <w:b/>
            <w:bCs/>
            <w:sz w:val="28"/>
          </w:rPr>
          <w:t xml:space="preserve">APPENDIX </w:t>
        </w:r>
        <w:r>
          <w:rPr>
            <w:b/>
            <w:bCs/>
            <w:sz w:val="28"/>
          </w:rPr>
          <w:t>2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–</w:t>
        </w:r>
        <w:r w:rsidRPr="00B47B6F">
          <w:rPr>
            <w:b/>
            <w:bCs/>
            <w:sz w:val="28"/>
          </w:rPr>
          <w:t xml:space="preserve"> </w:t>
        </w:r>
        <w:r>
          <w:rPr>
            <w:b/>
            <w:bCs/>
            <w:sz w:val="28"/>
          </w:rPr>
          <w:t>DEMAND CONTROL ROTATION PROTOCOL TIMELINE</w:t>
        </w:r>
      </w:ins>
    </w:p>
    <w:p w14:paraId="59B1C5E9" w14:textId="3D807D48" w:rsidR="00097EBC" w:rsidRPr="00EB1403" w:rsidRDefault="000F533C" w:rsidP="00EB1403">
      <w:pPr>
        <w:pStyle w:val="Level2Text"/>
        <w:tabs>
          <w:tab w:val="clear" w:pos="1843"/>
          <w:tab w:val="left" w:pos="284"/>
          <w:tab w:val="left" w:pos="426"/>
        </w:tabs>
        <w:ind w:hanging="1559"/>
        <w:rPr>
          <w:ins w:id="533" w:author="Author"/>
          <w:sz w:val="22"/>
          <w:szCs w:val="16"/>
        </w:rPr>
      </w:pPr>
      <w:ins w:id="534" w:author="Rebecca Scott [NESO]" w:date="2025-07-21T08:47:00Z" w16du:dateUtc="2025-07-21T07:47:00Z">
        <w:r>
          <w:rPr>
            <w:sz w:val="22"/>
            <w:szCs w:val="16"/>
          </w:rPr>
          <w:t xml:space="preserve">A timeline of how </w:t>
        </w:r>
        <w:r w:rsidRPr="00056985">
          <w:rPr>
            <w:b/>
            <w:bCs/>
            <w:sz w:val="22"/>
            <w:szCs w:val="16"/>
          </w:rPr>
          <w:t>DCRP</w:t>
        </w:r>
        <w:r>
          <w:rPr>
            <w:sz w:val="22"/>
            <w:szCs w:val="16"/>
          </w:rPr>
          <w:t xml:space="preserve"> will be delivered</w:t>
        </w:r>
      </w:ins>
      <w:ins w:id="535" w:author="Author">
        <w:r w:rsidR="002B6F06">
          <w:rPr>
            <w:sz w:val="22"/>
            <w:szCs w:val="16"/>
          </w:rPr>
          <w:t xml:space="preserve"> (as outlined in OC6.9). </w:t>
        </w:r>
      </w:ins>
    </w:p>
    <w:tbl>
      <w:tblPr>
        <w:tblStyle w:val="TableGrid"/>
        <w:tblW w:w="10380" w:type="dxa"/>
        <w:tblLook w:val="04A0" w:firstRow="1" w:lastRow="0" w:firstColumn="1" w:lastColumn="0" w:noHBand="0" w:noVBand="1"/>
      </w:tblPr>
      <w:tblGrid>
        <w:gridCol w:w="647"/>
        <w:gridCol w:w="4709"/>
        <w:gridCol w:w="5024"/>
      </w:tblGrid>
      <w:tr w:rsidR="00097EBC" w:rsidRPr="006F473F" w14:paraId="69ECDB48" w14:textId="77777777" w:rsidTr="00EB1403">
        <w:trPr>
          <w:trHeight w:val="865"/>
          <w:ins w:id="536" w:author="Author"/>
        </w:trPr>
        <w:tc>
          <w:tcPr>
            <w:tcW w:w="647" w:type="dxa"/>
          </w:tcPr>
          <w:p w14:paraId="3B99117A" w14:textId="77777777" w:rsidR="00097EBC" w:rsidRDefault="00097EBC" w:rsidP="00FA25DE">
            <w:pPr>
              <w:rPr>
                <w:ins w:id="537" w:author="Author"/>
                <w:rFonts w:cs="Arial"/>
                <w:b/>
                <w:bCs/>
                <w:sz w:val="22"/>
                <w:szCs w:val="22"/>
              </w:rPr>
            </w:pPr>
          </w:p>
        </w:tc>
        <w:tc>
          <w:tcPr>
            <w:tcW w:w="4709" w:type="dxa"/>
          </w:tcPr>
          <w:p w14:paraId="7A4058AC" w14:textId="77777777" w:rsidR="00097EBC" w:rsidRDefault="00097EBC" w:rsidP="00FA25DE">
            <w:pPr>
              <w:rPr>
                <w:ins w:id="538" w:author="Author"/>
                <w:rFonts w:cs="Arial"/>
                <w:b/>
                <w:bCs/>
                <w:sz w:val="22"/>
                <w:szCs w:val="22"/>
              </w:rPr>
            </w:pPr>
          </w:p>
          <w:p w14:paraId="1196B925" w14:textId="77777777" w:rsidR="00097EBC" w:rsidRPr="006F473F" w:rsidRDefault="00097EBC" w:rsidP="00FA25DE">
            <w:pPr>
              <w:rPr>
                <w:ins w:id="539" w:author="Author"/>
                <w:rFonts w:cs="Arial"/>
                <w:b/>
                <w:bCs/>
                <w:sz w:val="22"/>
                <w:szCs w:val="22"/>
              </w:rPr>
            </w:pPr>
            <w:ins w:id="540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Time</w:t>
              </w:r>
              <w:r>
                <w:rPr>
                  <w:rFonts w:cs="Arial"/>
                  <w:b/>
                  <w:bCs/>
                  <w:sz w:val="22"/>
                  <w:szCs w:val="22"/>
                </w:rPr>
                <w:t>/Trigger</w:t>
              </w:r>
            </w:ins>
          </w:p>
        </w:tc>
        <w:tc>
          <w:tcPr>
            <w:tcW w:w="5024" w:type="dxa"/>
          </w:tcPr>
          <w:p w14:paraId="5E498141" w14:textId="77777777" w:rsidR="00097EBC" w:rsidRDefault="00097EBC" w:rsidP="00FA25DE">
            <w:pPr>
              <w:rPr>
                <w:ins w:id="541" w:author="Author"/>
                <w:rFonts w:cs="Arial"/>
                <w:b/>
                <w:bCs/>
                <w:sz w:val="22"/>
                <w:szCs w:val="22"/>
              </w:rPr>
            </w:pPr>
          </w:p>
          <w:p w14:paraId="44F07906" w14:textId="77777777" w:rsidR="00097EBC" w:rsidRDefault="00097EBC" w:rsidP="00FA25DE">
            <w:pPr>
              <w:rPr>
                <w:ins w:id="542" w:author="Author"/>
                <w:rFonts w:cs="Arial"/>
                <w:b/>
                <w:bCs/>
                <w:sz w:val="22"/>
                <w:szCs w:val="22"/>
              </w:rPr>
            </w:pPr>
            <w:ins w:id="543" w:author="Author">
              <w:r w:rsidRPr="006F473F">
                <w:rPr>
                  <w:rFonts w:cs="Arial"/>
                  <w:b/>
                  <w:bCs/>
                  <w:sz w:val="22"/>
                  <w:szCs w:val="22"/>
                </w:rPr>
                <w:t>Event/Action</w:t>
              </w:r>
            </w:ins>
          </w:p>
          <w:p w14:paraId="585FAFEC" w14:textId="77777777" w:rsidR="00097EBC" w:rsidRPr="006F473F" w:rsidRDefault="00097EBC" w:rsidP="00FA25DE">
            <w:pPr>
              <w:rPr>
                <w:ins w:id="544" w:author="Author"/>
                <w:rFonts w:cs="Arial"/>
                <w:b/>
                <w:bCs/>
                <w:sz w:val="22"/>
                <w:szCs w:val="22"/>
              </w:rPr>
            </w:pPr>
          </w:p>
        </w:tc>
      </w:tr>
      <w:tr w:rsidR="00097EBC" w14:paraId="0A227100" w14:textId="77777777" w:rsidTr="00EB1403">
        <w:trPr>
          <w:trHeight w:val="534"/>
          <w:ins w:id="545" w:author="Author"/>
        </w:trPr>
        <w:tc>
          <w:tcPr>
            <w:tcW w:w="647" w:type="dxa"/>
            <w:vAlign w:val="center"/>
          </w:tcPr>
          <w:p w14:paraId="3EA53E3C" w14:textId="77777777" w:rsidR="00097EBC" w:rsidDel="00665E38" w:rsidRDefault="00097EBC" w:rsidP="00FA25DE">
            <w:pPr>
              <w:rPr>
                <w:ins w:id="546" w:author="Author"/>
                <w:rFonts w:cs="Arial"/>
              </w:rPr>
            </w:pPr>
            <w:ins w:id="547" w:author="Author">
              <w:r>
                <w:rPr>
                  <w:rFonts w:cs="Arial"/>
                </w:rPr>
                <w:t>01</w:t>
              </w:r>
            </w:ins>
          </w:p>
        </w:tc>
        <w:tc>
          <w:tcPr>
            <w:tcW w:w="4709" w:type="dxa"/>
            <w:vAlign w:val="center"/>
          </w:tcPr>
          <w:p w14:paraId="64515EE8" w14:textId="77777777" w:rsidR="00097EBC" w:rsidRDefault="00097EBC" w:rsidP="00FA25DE">
            <w:pPr>
              <w:rPr>
                <w:ins w:id="548" w:author="Author"/>
                <w:rFonts w:cs="Arial"/>
              </w:rPr>
            </w:pPr>
            <w:ins w:id="549" w:author="Author">
              <w:r>
                <w:rPr>
                  <w:rFonts w:cs="Arial"/>
                </w:rPr>
                <w:t xml:space="preserve">More than 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20B2E5B1" w14:textId="77777777" w:rsidR="00097EBC" w:rsidRDefault="00097EBC" w:rsidP="00FA25DE">
            <w:pPr>
              <w:rPr>
                <w:ins w:id="550" w:author="Author"/>
                <w:rFonts w:cs="Arial"/>
              </w:rPr>
            </w:pPr>
            <w:ins w:id="551" w:author="Author">
              <w:r w:rsidRPr="00520920">
                <w:rPr>
                  <w:rFonts w:cs="Arial"/>
                  <w:b/>
                  <w:bCs/>
                </w:rPr>
                <w:t>Emergency Response Team</w:t>
              </w:r>
              <w:r>
                <w:rPr>
                  <w:rFonts w:cs="Arial"/>
                </w:rPr>
                <w:t xml:space="preserve"> meet to determine if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</w:rPr>
                <w:t xml:space="preserve"> is required.</w:t>
              </w:r>
            </w:ins>
          </w:p>
        </w:tc>
      </w:tr>
      <w:tr w:rsidR="00097EBC" w14:paraId="49E95FCB" w14:textId="77777777" w:rsidTr="00EB1403">
        <w:trPr>
          <w:trHeight w:val="519"/>
          <w:ins w:id="552" w:author="Author"/>
        </w:trPr>
        <w:tc>
          <w:tcPr>
            <w:tcW w:w="647" w:type="dxa"/>
            <w:vAlign w:val="center"/>
          </w:tcPr>
          <w:p w14:paraId="6655BB3B" w14:textId="77777777" w:rsidR="00097EBC" w:rsidRDefault="00097EBC" w:rsidP="00FA25DE">
            <w:pPr>
              <w:rPr>
                <w:ins w:id="553" w:author="Author"/>
                <w:rFonts w:cs="Arial"/>
              </w:rPr>
            </w:pPr>
            <w:ins w:id="554" w:author="Author">
              <w:r>
                <w:rPr>
                  <w:rFonts w:cs="Arial"/>
                </w:rPr>
                <w:t>02</w:t>
              </w:r>
            </w:ins>
          </w:p>
        </w:tc>
        <w:tc>
          <w:tcPr>
            <w:tcW w:w="4709" w:type="dxa"/>
            <w:vAlign w:val="center"/>
          </w:tcPr>
          <w:p w14:paraId="01FCA30D" w14:textId="77777777" w:rsidR="00097EBC" w:rsidRDefault="00097EBC" w:rsidP="00FA25DE">
            <w:pPr>
              <w:rPr>
                <w:ins w:id="555" w:author="Author"/>
                <w:rFonts w:cs="Arial"/>
              </w:rPr>
            </w:pPr>
            <w:ins w:id="556" w:author="Author">
              <w:r>
                <w:rPr>
                  <w:rFonts w:cs="Arial"/>
                </w:rPr>
                <w:t xml:space="preserve">8 hours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665E38">
                <w:rPr>
                  <w:rFonts w:cs="Arial"/>
                </w:rPr>
                <w:t>implementation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5407CA51" w14:textId="77777777" w:rsidR="00097EBC" w:rsidRDefault="00097EBC" w:rsidP="00FA25DE">
            <w:pPr>
              <w:rPr>
                <w:ins w:id="557" w:author="Author"/>
                <w:rFonts w:cs="Arial"/>
              </w:rPr>
            </w:pPr>
            <w:ins w:id="558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097EBC" w14:paraId="6A99830B" w14:textId="77777777" w:rsidTr="00EB1403">
        <w:trPr>
          <w:trHeight w:val="786"/>
          <w:ins w:id="559" w:author="Author"/>
        </w:trPr>
        <w:tc>
          <w:tcPr>
            <w:tcW w:w="647" w:type="dxa"/>
            <w:vAlign w:val="center"/>
          </w:tcPr>
          <w:p w14:paraId="190CBB7A" w14:textId="77777777" w:rsidR="00097EBC" w:rsidRDefault="00097EBC" w:rsidP="00FA25DE">
            <w:pPr>
              <w:rPr>
                <w:ins w:id="560" w:author="Author"/>
                <w:rFonts w:cs="Arial"/>
              </w:rPr>
            </w:pPr>
            <w:ins w:id="561" w:author="Author">
              <w:r>
                <w:rPr>
                  <w:rFonts w:cs="Arial"/>
                </w:rPr>
                <w:t>03</w:t>
              </w:r>
            </w:ins>
          </w:p>
        </w:tc>
        <w:tc>
          <w:tcPr>
            <w:tcW w:w="4709" w:type="dxa"/>
            <w:vAlign w:val="center"/>
          </w:tcPr>
          <w:p w14:paraId="1880EACC" w14:textId="14D70143" w:rsidR="00097EBC" w:rsidRDefault="00097EBC" w:rsidP="00FA25DE">
            <w:pPr>
              <w:rPr>
                <w:ins w:id="562" w:author="Author"/>
                <w:rFonts w:cs="Arial"/>
              </w:rPr>
            </w:pPr>
            <w:ins w:id="563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Actuation</w:t>
              </w:r>
              <w:r w:rsidRPr="00872C6F">
                <w:rPr>
                  <w:rFonts w:cs="Arial"/>
                </w:rPr>
                <w:t xml:space="preserve">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24BC65C9" w14:textId="77777777" w:rsidR="00097EBC" w:rsidRDefault="00097EBC" w:rsidP="00FA25DE">
            <w:pPr>
              <w:rPr>
                <w:ins w:id="564" w:author="Author"/>
                <w:rFonts w:cs="Arial"/>
              </w:rPr>
            </w:pPr>
            <w:ins w:id="565" w:author="Author"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have 8 hours to make 8 </w:t>
              </w:r>
              <w:r w:rsidRPr="00520920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available. </w:t>
              </w:r>
            </w:ins>
          </w:p>
        </w:tc>
      </w:tr>
      <w:tr w:rsidR="00097EBC" w14:paraId="5B2BB62B" w14:textId="77777777" w:rsidTr="00EB1403">
        <w:trPr>
          <w:trHeight w:val="534"/>
          <w:ins w:id="566" w:author="Author"/>
        </w:trPr>
        <w:tc>
          <w:tcPr>
            <w:tcW w:w="647" w:type="dxa"/>
            <w:vMerge w:val="restart"/>
            <w:vAlign w:val="center"/>
          </w:tcPr>
          <w:p w14:paraId="1E453196" w14:textId="77777777" w:rsidR="00097EBC" w:rsidRDefault="00097EBC" w:rsidP="00FA25DE">
            <w:pPr>
              <w:rPr>
                <w:ins w:id="567" w:author="Author"/>
                <w:rFonts w:cs="Arial"/>
              </w:rPr>
            </w:pPr>
            <w:ins w:id="568" w:author="Author">
              <w:r>
                <w:rPr>
                  <w:rFonts w:cs="Arial"/>
                </w:rPr>
                <w:t>04</w:t>
              </w:r>
            </w:ins>
          </w:p>
        </w:tc>
        <w:tc>
          <w:tcPr>
            <w:tcW w:w="4709" w:type="dxa"/>
            <w:vMerge w:val="restart"/>
            <w:vAlign w:val="center"/>
          </w:tcPr>
          <w:p w14:paraId="5F8C133E" w14:textId="77777777" w:rsidR="00097EBC" w:rsidRDefault="00097EBC" w:rsidP="00FA25DE">
            <w:pPr>
              <w:rPr>
                <w:ins w:id="569" w:author="Author"/>
                <w:rFonts w:cs="Arial"/>
              </w:rPr>
            </w:pPr>
            <w:ins w:id="570" w:author="Author">
              <w:r>
                <w:rPr>
                  <w:rFonts w:cs="Arial"/>
                </w:rPr>
                <w:t xml:space="preserve">At least 1 hour prior to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>
                <w:rPr>
                  <w:rFonts w:cs="Arial"/>
                  <w:b/>
                  <w:bCs/>
                </w:rPr>
                <w:t xml:space="preserve"> </w:t>
              </w:r>
              <w:r w:rsidRPr="00872C6F">
                <w:rPr>
                  <w:rFonts w:cs="Arial"/>
                </w:rPr>
                <w:t>implementation</w:t>
              </w:r>
            </w:ins>
          </w:p>
        </w:tc>
        <w:tc>
          <w:tcPr>
            <w:tcW w:w="5024" w:type="dxa"/>
            <w:vAlign w:val="center"/>
          </w:tcPr>
          <w:p w14:paraId="1BCB23DE" w14:textId="77777777" w:rsidR="00097EBC" w:rsidRDefault="00097EBC" w:rsidP="00FA25DE">
            <w:pPr>
              <w:rPr>
                <w:ins w:id="571" w:author="Author"/>
                <w:rFonts w:cs="Arial"/>
              </w:rPr>
            </w:pPr>
            <w:ins w:id="572" w:author="Author"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issued.</w:t>
              </w:r>
            </w:ins>
          </w:p>
        </w:tc>
      </w:tr>
      <w:tr w:rsidR="00097EBC" w14:paraId="05833CAA" w14:textId="77777777" w:rsidTr="00EB1403">
        <w:trPr>
          <w:trHeight w:val="150"/>
          <w:ins w:id="573" w:author="Author"/>
        </w:trPr>
        <w:tc>
          <w:tcPr>
            <w:tcW w:w="647" w:type="dxa"/>
            <w:vMerge/>
            <w:vAlign w:val="center"/>
          </w:tcPr>
          <w:p w14:paraId="36F86424" w14:textId="77777777" w:rsidR="00097EBC" w:rsidRDefault="00097EBC" w:rsidP="00FA25DE">
            <w:pPr>
              <w:rPr>
                <w:ins w:id="574" w:author="Author"/>
                <w:rFonts w:cs="Arial"/>
              </w:rPr>
            </w:pPr>
          </w:p>
        </w:tc>
        <w:tc>
          <w:tcPr>
            <w:tcW w:w="4709" w:type="dxa"/>
            <w:vMerge/>
            <w:vAlign w:val="center"/>
          </w:tcPr>
          <w:p w14:paraId="72268EB8" w14:textId="77777777" w:rsidR="00097EBC" w:rsidRDefault="00097EBC" w:rsidP="00FA25DE">
            <w:pPr>
              <w:rPr>
                <w:ins w:id="575" w:author="Author"/>
                <w:rFonts w:cs="Arial"/>
              </w:rPr>
            </w:pPr>
          </w:p>
        </w:tc>
        <w:tc>
          <w:tcPr>
            <w:tcW w:w="5024" w:type="dxa"/>
            <w:vAlign w:val="center"/>
          </w:tcPr>
          <w:p w14:paraId="4C3E1A49" w14:textId="77777777" w:rsidR="00097EBC" w:rsidRDefault="00097EBC" w:rsidP="00FA25DE">
            <w:pPr>
              <w:rPr>
                <w:ins w:id="576" w:author="Author"/>
                <w:rFonts w:cs="Arial"/>
              </w:rPr>
            </w:pPr>
            <w:ins w:id="577" w:author="Author">
              <w:r>
                <w:rPr>
                  <w:rFonts w:cs="Arial"/>
                </w:rPr>
                <w:t xml:space="preserve">First set of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097EBC" w14:paraId="61C4F748" w14:textId="77777777" w:rsidTr="00EB1403">
        <w:trPr>
          <w:trHeight w:val="534"/>
          <w:ins w:id="578" w:author="Author"/>
        </w:trPr>
        <w:tc>
          <w:tcPr>
            <w:tcW w:w="647" w:type="dxa"/>
            <w:vAlign w:val="center"/>
          </w:tcPr>
          <w:p w14:paraId="16BAE694" w14:textId="77777777" w:rsidR="00097EBC" w:rsidRDefault="00097EBC" w:rsidP="00FA25DE">
            <w:pPr>
              <w:rPr>
                <w:ins w:id="579" w:author="Author"/>
                <w:rFonts w:cs="Arial"/>
              </w:rPr>
            </w:pPr>
            <w:ins w:id="580" w:author="Author">
              <w:r>
                <w:rPr>
                  <w:rFonts w:cs="Arial"/>
                </w:rPr>
                <w:t>05</w:t>
              </w:r>
            </w:ins>
          </w:p>
        </w:tc>
        <w:tc>
          <w:tcPr>
            <w:tcW w:w="4709" w:type="dxa"/>
            <w:vAlign w:val="center"/>
          </w:tcPr>
          <w:p w14:paraId="1B2C84AC" w14:textId="790943C8" w:rsidR="00097EBC" w:rsidRDefault="00097EBC" w:rsidP="00FA25DE">
            <w:pPr>
              <w:rPr>
                <w:ins w:id="581" w:author="Author"/>
                <w:rFonts w:cs="Arial"/>
              </w:rPr>
            </w:pPr>
            <w:ins w:id="582" w:author="Author">
              <w:r>
                <w:rPr>
                  <w:rFonts w:cs="Arial"/>
                </w:rPr>
                <w:t xml:space="preserve">At least 1 hour prior to each round of </w:t>
              </w:r>
              <w:r w:rsidRPr="00A60FDF">
                <w:rPr>
                  <w:rFonts w:cs="Arial"/>
                  <w:b/>
                  <w:bCs/>
                </w:rPr>
                <w:t>Disconnection</w:t>
              </w:r>
            </w:ins>
            <w:ins w:id="583" w:author="Rebecca Scott [NESO]" w:date="2025-07-21T08:49:00Z" w16du:dateUtc="2025-07-21T07:49:00Z">
              <w:r w:rsidR="009E6BCC">
                <w:rPr>
                  <w:rFonts w:cs="Arial"/>
                  <w:b/>
                  <w:bCs/>
                </w:rPr>
                <w:t>s</w:t>
              </w:r>
            </w:ins>
            <w:ins w:id="584" w:author="Author">
              <w:r>
                <w:rPr>
                  <w:rFonts w:cs="Arial"/>
                  <w:b/>
                  <w:bCs/>
                </w:rPr>
                <w:t xml:space="preserve"> / Reconnection</w:t>
              </w:r>
            </w:ins>
            <w:ins w:id="585" w:author="Rebecca Scott [NESO]" w:date="2025-07-21T08:49:00Z" w16du:dateUtc="2025-07-21T07:49:00Z">
              <w:r w:rsidR="009E6BCC">
                <w:rPr>
                  <w:rFonts w:cs="Arial"/>
                  <w:b/>
                  <w:bCs/>
                </w:rPr>
                <w:t>s</w:t>
              </w:r>
            </w:ins>
          </w:p>
        </w:tc>
        <w:tc>
          <w:tcPr>
            <w:tcW w:w="5024" w:type="dxa"/>
            <w:vAlign w:val="center"/>
          </w:tcPr>
          <w:p w14:paraId="15EA8A36" w14:textId="77777777" w:rsidR="00097EBC" w:rsidRDefault="00097EBC" w:rsidP="00FA25DE">
            <w:pPr>
              <w:rPr>
                <w:ins w:id="586" w:author="Author"/>
                <w:rFonts w:cs="Arial"/>
              </w:rPr>
            </w:pPr>
            <w:ins w:id="587" w:author="Author">
              <w:r w:rsidRPr="00872C6F">
                <w:rPr>
                  <w:rFonts w:cs="Arial"/>
                </w:rPr>
                <w:t xml:space="preserve">Further </w:t>
              </w:r>
              <w:r w:rsidRPr="00520920">
                <w:rPr>
                  <w:rFonts w:cs="Arial"/>
                  <w:b/>
                  <w:bCs/>
                </w:rPr>
                <w:t>Activation Schedules</w:t>
              </w:r>
              <w:r>
                <w:rPr>
                  <w:rFonts w:cs="Arial"/>
                </w:rPr>
                <w:t xml:space="preserve"> issued to </w:t>
              </w:r>
              <w:r w:rsidRPr="00520920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>.</w:t>
              </w:r>
            </w:ins>
          </w:p>
        </w:tc>
      </w:tr>
      <w:tr w:rsidR="00097EBC" w14:paraId="21F0F17A" w14:textId="77777777" w:rsidTr="00EB1403">
        <w:trPr>
          <w:trHeight w:val="786"/>
          <w:ins w:id="588" w:author="Author"/>
        </w:trPr>
        <w:tc>
          <w:tcPr>
            <w:tcW w:w="647" w:type="dxa"/>
            <w:vAlign w:val="center"/>
          </w:tcPr>
          <w:p w14:paraId="5C4F71CD" w14:textId="77777777" w:rsidR="00097EBC" w:rsidRDefault="00097EBC" w:rsidP="00FA25DE">
            <w:pPr>
              <w:rPr>
                <w:ins w:id="589" w:author="Author"/>
                <w:rFonts w:cs="Arial"/>
              </w:rPr>
            </w:pPr>
            <w:ins w:id="590" w:author="Author">
              <w:r>
                <w:rPr>
                  <w:rFonts w:cs="Arial"/>
                </w:rPr>
                <w:t>06</w:t>
              </w:r>
            </w:ins>
          </w:p>
        </w:tc>
        <w:tc>
          <w:tcPr>
            <w:tcW w:w="4709" w:type="dxa"/>
            <w:vAlign w:val="center"/>
          </w:tcPr>
          <w:p w14:paraId="6ECDADD8" w14:textId="77777777" w:rsidR="00097EBC" w:rsidRDefault="00097EBC" w:rsidP="00FA25DE">
            <w:pPr>
              <w:rPr>
                <w:ins w:id="591" w:author="Author"/>
                <w:rFonts w:cs="Arial"/>
              </w:rPr>
            </w:pPr>
            <w:ins w:id="592" w:author="Author">
              <w:r>
                <w:rPr>
                  <w:rFonts w:cs="Arial"/>
                </w:rPr>
                <w:t xml:space="preserve">Within 24 hours of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Implementation</w:t>
              </w:r>
              <w:r>
                <w:rPr>
                  <w:rFonts w:cs="Arial"/>
                </w:rPr>
                <w:t xml:space="preserve"> being issued.</w:t>
              </w:r>
            </w:ins>
          </w:p>
        </w:tc>
        <w:tc>
          <w:tcPr>
            <w:tcW w:w="5024" w:type="dxa"/>
            <w:vAlign w:val="center"/>
          </w:tcPr>
          <w:p w14:paraId="639338A5" w14:textId="77777777" w:rsidR="00097EBC" w:rsidRDefault="00097EBC" w:rsidP="00FA25DE">
            <w:pPr>
              <w:rPr>
                <w:ins w:id="593" w:author="Author"/>
                <w:rFonts w:cs="Arial"/>
              </w:rPr>
            </w:pPr>
            <w:ins w:id="594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have all 14 </w:t>
              </w:r>
              <w:r w:rsidRPr="00A60FDF">
                <w:rPr>
                  <w:rFonts w:cs="Arial"/>
                  <w:b/>
                  <w:bCs/>
                </w:rPr>
                <w:t>Load Blocks</w:t>
              </w:r>
              <w:r>
                <w:rPr>
                  <w:rFonts w:cs="Arial"/>
                </w:rPr>
                <w:t xml:space="preserve"> available for rotation.</w:t>
              </w:r>
            </w:ins>
          </w:p>
        </w:tc>
      </w:tr>
      <w:tr w:rsidR="00097EBC" w14:paraId="59A23506" w14:textId="77777777" w:rsidTr="00EB1403">
        <w:trPr>
          <w:trHeight w:val="519"/>
          <w:ins w:id="595" w:author="Author"/>
        </w:trPr>
        <w:tc>
          <w:tcPr>
            <w:tcW w:w="647" w:type="dxa"/>
            <w:vAlign w:val="center"/>
          </w:tcPr>
          <w:p w14:paraId="336C9F80" w14:textId="77777777" w:rsidR="00097EBC" w:rsidRDefault="00097EBC" w:rsidP="00FA25DE">
            <w:pPr>
              <w:rPr>
                <w:ins w:id="596" w:author="Author"/>
                <w:rFonts w:cs="Arial"/>
              </w:rPr>
            </w:pPr>
            <w:ins w:id="597" w:author="Author">
              <w:r>
                <w:rPr>
                  <w:rFonts w:cs="Arial"/>
                </w:rPr>
                <w:t>07</w:t>
              </w:r>
            </w:ins>
          </w:p>
        </w:tc>
        <w:tc>
          <w:tcPr>
            <w:tcW w:w="4709" w:type="dxa"/>
            <w:vAlign w:val="center"/>
          </w:tcPr>
          <w:p w14:paraId="692FC498" w14:textId="77777777" w:rsidR="00097EBC" w:rsidRDefault="00097EBC" w:rsidP="00FA25DE">
            <w:pPr>
              <w:rPr>
                <w:ins w:id="598" w:author="Author"/>
                <w:rFonts w:cs="Arial"/>
              </w:rPr>
            </w:pPr>
            <w:ins w:id="599" w:author="Author">
              <w:r>
                <w:rPr>
                  <w:rFonts w:cs="Arial"/>
                </w:rPr>
                <w:t xml:space="preserve">When </w:t>
              </w:r>
              <w:r w:rsidRPr="00520920">
                <w:rPr>
                  <w:rFonts w:cs="Arial"/>
                  <w:b/>
                  <w:bCs/>
                </w:rPr>
                <w:t>DCRP</w:t>
              </w:r>
              <w:r w:rsidRPr="00872C6F">
                <w:rPr>
                  <w:rFonts w:cs="Arial"/>
                </w:rPr>
                <w:t xml:space="preserve"> implementation </w:t>
              </w:r>
              <w:r>
                <w:rPr>
                  <w:rFonts w:cs="Arial"/>
                </w:rPr>
                <w:t>is no longer required.</w:t>
              </w:r>
            </w:ins>
          </w:p>
        </w:tc>
        <w:tc>
          <w:tcPr>
            <w:tcW w:w="5024" w:type="dxa"/>
            <w:vAlign w:val="center"/>
          </w:tcPr>
          <w:p w14:paraId="6895E5EA" w14:textId="0554F98B" w:rsidR="00097EBC" w:rsidRDefault="00097EBC" w:rsidP="00FA25DE">
            <w:pPr>
              <w:rPr>
                <w:ins w:id="600" w:author="Author"/>
                <w:rFonts w:cs="Arial"/>
              </w:rPr>
            </w:pPr>
            <w:ins w:id="601" w:author="Author">
              <w:r w:rsidRPr="00A60FDF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</w:rPr>
                <w:t xml:space="preserve"> </w:t>
              </w:r>
            </w:ins>
            <w:ins w:id="602" w:author="Rebecca Scott [NESO]" w:date="2025-07-21T08:49:00Z" w16du:dateUtc="2025-07-21T07:49:00Z">
              <w:r w:rsidR="009E6BCC">
                <w:rPr>
                  <w:rFonts w:cs="Arial"/>
                </w:rPr>
                <w:t>i</w:t>
              </w:r>
            </w:ins>
            <w:ins w:id="603" w:author="Author">
              <w:r>
                <w:rPr>
                  <w:rFonts w:cs="Arial"/>
                </w:rPr>
                <w:t>ssued.</w:t>
              </w:r>
            </w:ins>
          </w:p>
        </w:tc>
      </w:tr>
      <w:tr w:rsidR="00097EBC" w14:paraId="799C05D6" w14:textId="77777777" w:rsidTr="00EB1403">
        <w:trPr>
          <w:trHeight w:val="1053"/>
          <w:ins w:id="604" w:author="Author"/>
        </w:trPr>
        <w:tc>
          <w:tcPr>
            <w:tcW w:w="647" w:type="dxa"/>
            <w:vAlign w:val="center"/>
          </w:tcPr>
          <w:p w14:paraId="3ED8FA0D" w14:textId="77777777" w:rsidR="00097EBC" w:rsidRDefault="00097EBC" w:rsidP="00FA25DE">
            <w:pPr>
              <w:rPr>
                <w:ins w:id="605" w:author="Author"/>
                <w:rFonts w:cs="Arial"/>
              </w:rPr>
            </w:pPr>
            <w:ins w:id="606" w:author="Author">
              <w:r>
                <w:rPr>
                  <w:rFonts w:cs="Arial"/>
                </w:rPr>
                <w:t>08</w:t>
              </w:r>
            </w:ins>
          </w:p>
        </w:tc>
        <w:tc>
          <w:tcPr>
            <w:tcW w:w="4709" w:type="dxa"/>
            <w:vAlign w:val="center"/>
          </w:tcPr>
          <w:p w14:paraId="24FD9A84" w14:textId="346AE85E" w:rsidR="00097EBC" w:rsidRDefault="00097EBC" w:rsidP="00FA25DE">
            <w:pPr>
              <w:rPr>
                <w:ins w:id="607" w:author="Author"/>
                <w:rFonts w:cs="Arial"/>
              </w:rPr>
            </w:pPr>
            <w:ins w:id="608" w:author="Author">
              <w:r>
                <w:rPr>
                  <w:rFonts w:cs="Arial"/>
                </w:rPr>
                <w:t xml:space="preserve">As soon as reasonably practicable after </w:t>
              </w:r>
              <w:r w:rsidRPr="00520920">
                <w:rPr>
                  <w:rFonts w:cs="Arial"/>
                  <w:b/>
                  <w:bCs/>
                </w:rPr>
                <w:t>National Electricity Transmission System Notice – DCRP Stand Down</w:t>
              </w:r>
              <w:r>
                <w:rPr>
                  <w:rFonts w:cs="Arial"/>
                  <w:b/>
                  <w:bCs/>
                </w:rPr>
                <w:t xml:space="preserve"> </w:t>
              </w:r>
            </w:ins>
            <w:ins w:id="609" w:author="Rebecca Scott [NESO]" w:date="2025-07-21T08:49:00Z" w16du:dateUtc="2025-07-21T07:49:00Z">
              <w:r w:rsidR="009E6BCC">
                <w:rPr>
                  <w:rFonts w:cs="Arial"/>
                </w:rPr>
                <w:t>being</w:t>
              </w:r>
            </w:ins>
            <w:ins w:id="610" w:author="Author">
              <w:r w:rsidRPr="00872C6F">
                <w:rPr>
                  <w:rFonts w:cs="Arial"/>
                </w:rPr>
                <w:t xml:space="preserve"> issued</w:t>
              </w:r>
              <w:r>
                <w:rPr>
                  <w:rFonts w:cs="Arial"/>
                </w:rPr>
                <w:t>.</w:t>
              </w:r>
            </w:ins>
          </w:p>
        </w:tc>
        <w:tc>
          <w:tcPr>
            <w:tcW w:w="5024" w:type="dxa"/>
            <w:vAlign w:val="center"/>
          </w:tcPr>
          <w:p w14:paraId="301D92F8" w14:textId="77777777" w:rsidR="00097EBC" w:rsidRDefault="00097EBC" w:rsidP="00FA25DE">
            <w:pPr>
              <w:rPr>
                <w:ins w:id="611" w:author="Author"/>
                <w:rFonts w:cs="Arial"/>
              </w:rPr>
            </w:pPr>
            <w:ins w:id="612" w:author="Author">
              <w:r w:rsidRPr="00A60FDF">
                <w:rPr>
                  <w:rFonts w:cs="Arial"/>
                  <w:b/>
                  <w:bCs/>
                </w:rPr>
                <w:t>Network Operators</w:t>
              </w:r>
              <w:r>
                <w:rPr>
                  <w:rFonts w:cs="Arial"/>
                </w:rPr>
                <w:t xml:space="preserve"> to return network back to normal configuration and operation or revert to arrangements set out in the Electricity Supply Emergency Code.</w:t>
              </w:r>
            </w:ins>
          </w:p>
        </w:tc>
      </w:tr>
    </w:tbl>
    <w:p w14:paraId="6AB41AAE" w14:textId="77777777" w:rsidR="00097EBC" w:rsidRPr="00B47B6F" w:rsidRDefault="00097EBC" w:rsidP="00F206DC">
      <w:pPr>
        <w:pStyle w:val="Level2Text"/>
      </w:pPr>
    </w:p>
    <w:p w14:paraId="6778FECF" w14:textId="77777777" w:rsidR="00FA7BAA" w:rsidRPr="00B47B6F" w:rsidRDefault="00FA7BAA">
      <w:pPr>
        <w:widowControl/>
        <w:tabs>
          <w:tab w:val="left" w:pos="364"/>
          <w:tab w:val="left" w:pos="1354"/>
          <w:tab w:val="left" w:pos="2344"/>
          <w:tab w:val="left" w:pos="3424"/>
          <w:tab w:val="left" w:pos="4504"/>
          <w:tab w:val="left" w:pos="5584"/>
        </w:tabs>
        <w:jc w:val="both"/>
        <w:rPr>
          <w:sz w:val="22"/>
        </w:rPr>
      </w:pPr>
    </w:p>
    <w:p w14:paraId="27D43214" w14:textId="1154A148" w:rsidR="007C076F" w:rsidRPr="00B47B6F" w:rsidDel="005D59D8" w:rsidRDefault="00F206DC" w:rsidP="00F206DC">
      <w:pPr>
        <w:widowControl/>
        <w:jc w:val="center"/>
        <w:rPr>
          <w:del w:id="613" w:author="Author"/>
          <w:b/>
        </w:rPr>
        <w:sectPr w:rsidR="007C076F" w:rsidRPr="00B47B6F" w:rsidDel="005D59D8" w:rsidSect="0041578B">
          <w:headerReference w:type="default" r:id="rId14"/>
          <w:footerReference w:type="default" r:id="rId15"/>
          <w:footerReference w:type="first" r:id="rId16"/>
          <w:endnotePr>
            <w:numFmt w:val="decimal"/>
          </w:endnotePr>
          <w:type w:val="continuous"/>
          <w:pgSz w:w="11906" w:h="16838" w:code="9"/>
          <w:pgMar w:top="1440" w:right="1440" w:bottom="1440" w:left="1440" w:header="851" w:footer="567" w:gutter="0"/>
          <w:pgNumType w:start="1"/>
          <w:cols w:space="720"/>
          <w:noEndnote/>
          <w:docGrid w:linePitch="272"/>
        </w:sectPr>
      </w:pPr>
      <w:r w:rsidRPr="00B47B6F">
        <w:rPr>
          <w:b/>
        </w:rPr>
        <w:t>&lt; END OF OPERATING CODE NO</w:t>
      </w:r>
      <w:r w:rsidR="00581910" w:rsidRPr="00B47B6F">
        <w:rPr>
          <w:b/>
        </w:rPr>
        <w:t>. 6 &gt;</w:t>
      </w:r>
    </w:p>
    <w:p w14:paraId="1291EBCE" w14:textId="77777777" w:rsidR="00CB6B0A" w:rsidRPr="00B47B6F" w:rsidRDefault="00CB6B0A" w:rsidP="005D59D8">
      <w:pPr>
        <w:widowControl/>
      </w:pPr>
    </w:p>
    <w:sectPr w:rsidR="00CB6B0A" w:rsidRPr="00B47B6F" w:rsidSect="0041578B">
      <w:footerReference w:type="default" r:id="rId17"/>
      <w:endnotePr>
        <w:numFmt w:val="decimal"/>
      </w:endnotePr>
      <w:pgSz w:w="11906" w:h="16838" w:code="9"/>
      <w:pgMar w:top="1440" w:right="1440" w:bottom="1440" w:left="1440" w:header="851" w:footer="567" w:gutter="0"/>
      <w:pgNumType w:start="1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1EC80" w14:textId="77777777" w:rsidR="00DC2D9B" w:rsidRDefault="00DC2D9B">
      <w:r>
        <w:separator/>
      </w:r>
    </w:p>
  </w:endnote>
  <w:endnote w:type="continuationSeparator" w:id="0">
    <w:p w14:paraId="289F23F9" w14:textId="77777777" w:rsidR="00DC2D9B" w:rsidRDefault="00DC2D9B">
      <w:r>
        <w:continuationSeparator/>
      </w:r>
    </w:p>
  </w:endnote>
  <w:endnote w:type="continuationNotice" w:id="1">
    <w:p w14:paraId="689FA899" w14:textId="77777777" w:rsidR="00DC2D9B" w:rsidRDefault="00DC2D9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FFCB4" w14:textId="45EED86D" w:rsidR="00F67FB7" w:rsidRDefault="00F67FB7" w:rsidP="00FA7B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77A92">
      <w:rPr>
        <w:rStyle w:val="PageNumber"/>
        <w:noProof/>
      </w:rPr>
      <w:t>i</w:t>
    </w:r>
    <w:r>
      <w:rPr>
        <w:rStyle w:val="PageNumber"/>
      </w:rPr>
      <w:fldChar w:fldCharType="end"/>
    </w:r>
  </w:p>
  <w:p w14:paraId="175E4814" w14:textId="77777777" w:rsidR="00F67FB7" w:rsidRDefault="00F67FB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327FC" w14:textId="00D8EBD5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BE6574">
      <w:rPr>
        <w:sz w:val="16"/>
        <w:szCs w:val="16"/>
      </w:rPr>
      <w:t xml:space="preserve">ssue </w:t>
    </w:r>
    <w:r w:rsidR="004741EF">
      <w:rPr>
        <w:sz w:val="16"/>
        <w:szCs w:val="16"/>
      </w:rPr>
      <w:t>6</w:t>
    </w:r>
    <w:r w:rsidR="00BE6574"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  <w:t>OC6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4356B8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4356B8">
      <w:rPr>
        <w:sz w:val="16"/>
        <w:szCs w:val="16"/>
      </w:rPr>
      <w:t xml:space="preserve"> 2023</w:t>
    </w:r>
  </w:p>
  <w:p w14:paraId="4F61D965" w14:textId="5172974C" w:rsidR="00F67FB7" w:rsidRPr="002B6939" w:rsidRDefault="00F67FB7" w:rsidP="005E335A">
    <w:pPr>
      <w:tabs>
        <w:tab w:val="left" w:pos="4460"/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="005E335A"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B549" w14:textId="2EFE1610" w:rsidR="00F67FB7" w:rsidRDefault="00F67FB7" w:rsidP="002B6939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 xml:space="preserve">Issue </w:t>
    </w:r>
    <w:r w:rsidR="004741EF">
      <w:rPr>
        <w:sz w:val="16"/>
        <w:szCs w:val="16"/>
      </w:rPr>
      <w:t>6</w:t>
    </w:r>
    <w:r>
      <w:rPr>
        <w:sz w:val="16"/>
        <w:szCs w:val="16"/>
      </w:rPr>
      <w:t xml:space="preserve"> Revision </w:t>
    </w:r>
    <w:r w:rsidR="00E93F2D">
      <w:rPr>
        <w:sz w:val="16"/>
        <w:szCs w:val="16"/>
      </w:rPr>
      <w:t>20</w:t>
    </w:r>
    <w:r>
      <w:rPr>
        <w:sz w:val="16"/>
        <w:szCs w:val="16"/>
      </w:rPr>
      <w:tab/>
    </w:r>
    <w:r w:rsidR="00A91757">
      <w:rPr>
        <w:sz w:val="16"/>
        <w:szCs w:val="16"/>
      </w:rPr>
      <w:t>O</w:t>
    </w:r>
    <w:r>
      <w:rPr>
        <w:sz w:val="16"/>
        <w:szCs w:val="16"/>
      </w:rPr>
      <w:t>C6</w:t>
    </w:r>
    <w:r w:rsidRPr="004C0D15">
      <w:rPr>
        <w:sz w:val="16"/>
        <w:szCs w:val="16"/>
      </w:rPr>
      <w:tab/>
    </w:r>
    <w:r w:rsidR="00E93F2D">
      <w:rPr>
        <w:sz w:val="16"/>
        <w:szCs w:val="16"/>
      </w:rPr>
      <w:t>15</w:t>
    </w:r>
    <w:r w:rsidR="00A44FD4">
      <w:rPr>
        <w:sz w:val="16"/>
        <w:szCs w:val="16"/>
      </w:rPr>
      <w:t xml:space="preserve"> </w:t>
    </w:r>
    <w:r w:rsidR="00E93F2D">
      <w:rPr>
        <w:sz w:val="16"/>
        <w:szCs w:val="16"/>
      </w:rPr>
      <w:t>December</w:t>
    </w:r>
    <w:r w:rsidR="00A44FD4">
      <w:rPr>
        <w:sz w:val="16"/>
        <w:szCs w:val="16"/>
      </w:rPr>
      <w:t xml:space="preserve"> 2023</w:t>
    </w:r>
  </w:p>
  <w:p w14:paraId="3302806C" w14:textId="0238250A" w:rsidR="00F67FB7" w:rsidRPr="002B6939" w:rsidRDefault="00F67FB7" w:rsidP="002B6939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A2E8A">
      <w:rPr>
        <w:rStyle w:val="PageNumber"/>
        <w:noProof/>
        <w:sz w:val="16"/>
        <w:szCs w:val="16"/>
      </w:rPr>
      <w:t>10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>
      <w:rPr>
        <w:rStyle w:val="PageNumber"/>
        <w:sz w:val="16"/>
        <w:szCs w:val="16"/>
      </w:rPr>
      <w:t>1</w:t>
    </w:r>
    <w:r w:rsidR="00A77A92">
      <w:rPr>
        <w:rStyle w:val="PageNumber"/>
        <w:sz w:val="16"/>
        <w:szCs w:val="16"/>
      </w:rPr>
      <w:t>2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4F85F" w14:textId="77777777" w:rsidR="00F67FB7" w:rsidRDefault="00F67FB7" w:rsidP="009C5CB8">
    <w:pPr>
      <w:pStyle w:val="Footer"/>
      <w:tabs>
        <w:tab w:val="clear" w:pos="8306"/>
        <w:tab w:val="right" w:pos="9180"/>
      </w:tabs>
      <w:rPr>
        <w:sz w:val="22"/>
      </w:rPr>
    </w:pPr>
    <w:r>
      <w:rPr>
        <w:sz w:val="16"/>
      </w:rPr>
      <w:t>Issue 4 revision 1</w:t>
    </w:r>
    <w:r>
      <w:rPr>
        <w:sz w:val="16"/>
      </w:rPr>
      <w:tab/>
    </w:r>
    <w:r>
      <w:rPr>
        <w:rStyle w:val="PageNumber"/>
        <w:sz w:val="16"/>
      </w:rPr>
      <w:t xml:space="preserve">OC6 -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>
      <w:rPr>
        <w:rStyle w:val="PageNumber"/>
        <w:noProof/>
        <w:sz w:val="16"/>
      </w:rPr>
      <w:t>8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  <w:t xml:space="preserve"> 10</w:t>
    </w:r>
    <w:r w:rsidRPr="00DD043D">
      <w:rPr>
        <w:rStyle w:val="PageNumber"/>
        <w:sz w:val="16"/>
        <w:vertAlign w:val="superscript"/>
      </w:rPr>
      <w:t>th</w:t>
    </w:r>
    <w:r>
      <w:rPr>
        <w:rStyle w:val="PageNumber"/>
        <w:sz w:val="16"/>
      </w:rPr>
      <w:t xml:space="preserve"> February 2010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C38A30" w14:textId="77777777" w:rsidR="00F67FB7" w:rsidRPr="007C076F" w:rsidRDefault="00F67FB7" w:rsidP="007C07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25200B" w14:textId="77777777" w:rsidR="00DC2D9B" w:rsidRDefault="00DC2D9B">
      <w:r>
        <w:separator/>
      </w:r>
    </w:p>
  </w:footnote>
  <w:footnote w:type="continuationSeparator" w:id="0">
    <w:p w14:paraId="5EDCBAB3" w14:textId="77777777" w:rsidR="00DC2D9B" w:rsidRDefault="00DC2D9B">
      <w:r>
        <w:continuationSeparator/>
      </w:r>
    </w:p>
  </w:footnote>
  <w:footnote w:type="continuationNotice" w:id="1">
    <w:p w14:paraId="16A7EF51" w14:textId="77777777" w:rsidR="00DC2D9B" w:rsidRDefault="00DC2D9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8DECA" w14:textId="77777777" w:rsidR="00F67FB7" w:rsidRDefault="00F67FB7">
    <w:pPr>
      <w:pStyle w:val="Header"/>
      <w:tabs>
        <w:tab w:val="clear" w:pos="8306"/>
        <w:tab w:val="right" w:pos="8640"/>
      </w:tabs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E3512D"/>
    <w:multiLevelType w:val="hybridMultilevel"/>
    <w:tmpl w:val="4EB842CA"/>
    <w:lvl w:ilvl="0" w:tplc="5C8A8EE4">
      <w:start w:val="1"/>
      <w:numFmt w:val="lowerLetter"/>
      <w:lvlText w:val="(%1)"/>
      <w:lvlJc w:val="left"/>
      <w:pPr>
        <w:ind w:left="21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" w15:restartNumberingAfterBreak="0">
    <w:nsid w:val="097322E9"/>
    <w:multiLevelType w:val="hybridMultilevel"/>
    <w:tmpl w:val="1F543412"/>
    <w:lvl w:ilvl="0" w:tplc="08090019">
      <w:start w:val="1"/>
      <w:numFmt w:val="lowerLetter"/>
      <w:lvlText w:val="%1."/>
      <w:lvlJc w:val="left"/>
      <w:pPr>
        <w:ind w:left="2138" w:hanging="360"/>
      </w:pPr>
    </w:lvl>
    <w:lvl w:ilvl="1" w:tplc="08090019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" w15:restartNumberingAfterBreak="0">
    <w:nsid w:val="0B0029C2"/>
    <w:multiLevelType w:val="hybridMultilevel"/>
    <w:tmpl w:val="21984CF0"/>
    <w:lvl w:ilvl="0" w:tplc="40AE9D08">
      <w:start w:val="2"/>
      <w:numFmt w:val="lowerLetter"/>
      <w:lvlText w:val="(%1)"/>
      <w:lvlJc w:val="left"/>
      <w:pPr>
        <w:ind w:left="2865" w:hanging="360"/>
      </w:pPr>
      <w:rPr>
        <w:rFonts w:hint="default"/>
      </w:rPr>
    </w:lvl>
    <w:lvl w:ilvl="1" w:tplc="0F70B5A0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5130A"/>
    <w:multiLevelType w:val="hybridMultilevel"/>
    <w:tmpl w:val="DD0CC4AC"/>
    <w:lvl w:ilvl="0" w:tplc="FFFFFFFF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B">
      <w:start w:val="1"/>
      <w:numFmt w:val="lowerRoman"/>
      <w:lvlText w:val="%2."/>
      <w:lvlJc w:val="right"/>
      <w:pPr>
        <w:ind w:left="2923" w:hanging="360"/>
      </w:pPr>
    </w:lvl>
    <w:lvl w:ilvl="2" w:tplc="FFFFFFFF" w:tentative="1">
      <w:start w:val="1"/>
      <w:numFmt w:val="lowerRoman"/>
      <w:lvlText w:val="%3."/>
      <w:lvlJc w:val="right"/>
      <w:pPr>
        <w:ind w:left="3643" w:hanging="180"/>
      </w:pPr>
    </w:lvl>
    <w:lvl w:ilvl="3" w:tplc="FFFFFFFF" w:tentative="1">
      <w:start w:val="1"/>
      <w:numFmt w:val="decimal"/>
      <w:lvlText w:val="%4."/>
      <w:lvlJc w:val="left"/>
      <w:pPr>
        <w:ind w:left="4363" w:hanging="360"/>
      </w:pPr>
    </w:lvl>
    <w:lvl w:ilvl="4" w:tplc="FFFFFFFF" w:tentative="1">
      <w:start w:val="1"/>
      <w:numFmt w:val="lowerLetter"/>
      <w:lvlText w:val="%5."/>
      <w:lvlJc w:val="left"/>
      <w:pPr>
        <w:ind w:left="5083" w:hanging="360"/>
      </w:pPr>
    </w:lvl>
    <w:lvl w:ilvl="5" w:tplc="FFFFFFFF" w:tentative="1">
      <w:start w:val="1"/>
      <w:numFmt w:val="lowerRoman"/>
      <w:lvlText w:val="%6."/>
      <w:lvlJc w:val="right"/>
      <w:pPr>
        <w:ind w:left="5803" w:hanging="180"/>
      </w:pPr>
    </w:lvl>
    <w:lvl w:ilvl="6" w:tplc="FFFFFFFF" w:tentative="1">
      <w:start w:val="1"/>
      <w:numFmt w:val="decimal"/>
      <w:lvlText w:val="%7."/>
      <w:lvlJc w:val="left"/>
      <w:pPr>
        <w:ind w:left="6523" w:hanging="360"/>
      </w:pPr>
    </w:lvl>
    <w:lvl w:ilvl="7" w:tplc="FFFFFFFF" w:tentative="1">
      <w:start w:val="1"/>
      <w:numFmt w:val="lowerLetter"/>
      <w:lvlText w:val="%8."/>
      <w:lvlJc w:val="left"/>
      <w:pPr>
        <w:ind w:left="7243" w:hanging="360"/>
      </w:pPr>
    </w:lvl>
    <w:lvl w:ilvl="8" w:tplc="FFFFFFFF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5" w15:restartNumberingAfterBreak="0">
    <w:nsid w:val="0F277138"/>
    <w:multiLevelType w:val="hybridMultilevel"/>
    <w:tmpl w:val="E376DE6A"/>
    <w:lvl w:ilvl="0" w:tplc="7B1AF66A">
      <w:start w:val="1"/>
      <w:numFmt w:val="lowerLetter"/>
      <w:lvlText w:val="(%1)"/>
      <w:lvlJc w:val="left"/>
      <w:pPr>
        <w:ind w:left="220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6" w15:restartNumberingAfterBreak="0">
    <w:nsid w:val="1D0D3029"/>
    <w:multiLevelType w:val="hybridMultilevel"/>
    <w:tmpl w:val="C2FCCB1A"/>
    <w:lvl w:ilvl="0" w:tplc="5C8A8EE4">
      <w:start w:val="1"/>
      <w:numFmt w:val="lowerLetter"/>
      <w:lvlText w:val="(%1)"/>
      <w:lvlJc w:val="left"/>
      <w:pPr>
        <w:ind w:left="7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 w15:restartNumberingAfterBreak="0">
    <w:nsid w:val="25E73F44"/>
    <w:multiLevelType w:val="hybridMultilevel"/>
    <w:tmpl w:val="CFDCD714"/>
    <w:lvl w:ilvl="0" w:tplc="0809001B">
      <w:start w:val="1"/>
      <w:numFmt w:val="lowerRoman"/>
      <w:lvlText w:val="%1."/>
      <w:lvlJc w:val="right"/>
      <w:pPr>
        <w:ind w:left="2138" w:hanging="360"/>
      </w:p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8" w15:restartNumberingAfterBreak="0">
    <w:nsid w:val="26967575"/>
    <w:multiLevelType w:val="hybridMultilevel"/>
    <w:tmpl w:val="BC5CA9EE"/>
    <w:lvl w:ilvl="0" w:tplc="5C8A8EE4">
      <w:start w:val="1"/>
      <w:numFmt w:val="lowerLetter"/>
      <w:lvlText w:val="(%1)"/>
      <w:lvlJc w:val="left"/>
      <w:pPr>
        <w:ind w:left="256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3283" w:hanging="360"/>
      </w:pPr>
    </w:lvl>
    <w:lvl w:ilvl="2" w:tplc="0809001B" w:tentative="1">
      <w:start w:val="1"/>
      <w:numFmt w:val="lowerRoman"/>
      <w:lvlText w:val="%3."/>
      <w:lvlJc w:val="right"/>
      <w:pPr>
        <w:ind w:left="4003" w:hanging="180"/>
      </w:pPr>
    </w:lvl>
    <w:lvl w:ilvl="3" w:tplc="0809000F" w:tentative="1">
      <w:start w:val="1"/>
      <w:numFmt w:val="decimal"/>
      <w:lvlText w:val="%4."/>
      <w:lvlJc w:val="left"/>
      <w:pPr>
        <w:ind w:left="4723" w:hanging="360"/>
      </w:pPr>
    </w:lvl>
    <w:lvl w:ilvl="4" w:tplc="08090019" w:tentative="1">
      <w:start w:val="1"/>
      <w:numFmt w:val="lowerLetter"/>
      <w:lvlText w:val="%5."/>
      <w:lvlJc w:val="left"/>
      <w:pPr>
        <w:ind w:left="5443" w:hanging="360"/>
      </w:pPr>
    </w:lvl>
    <w:lvl w:ilvl="5" w:tplc="0809001B" w:tentative="1">
      <w:start w:val="1"/>
      <w:numFmt w:val="lowerRoman"/>
      <w:lvlText w:val="%6."/>
      <w:lvlJc w:val="right"/>
      <w:pPr>
        <w:ind w:left="6163" w:hanging="180"/>
      </w:pPr>
    </w:lvl>
    <w:lvl w:ilvl="6" w:tplc="0809000F" w:tentative="1">
      <w:start w:val="1"/>
      <w:numFmt w:val="decimal"/>
      <w:lvlText w:val="%7."/>
      <w:lvlJc w:val="left"/>
      <w:pPr>
        <w:ind w:left="6883" w:hanging="360"/>
      </w:pPr>
    </w:lvl>
    <w:lvl w:ilvl="7" w:tplc="08090019" w:tentative="1">
      <w:start w:val="1"/>
      <w:numFmt w:val="lowerLetter"/>
      <w:lvlText w:val="%8."/>
      <w:lvlJc w:val="left"/>
      <w:pPr>
        <w:ind w:left="7603" w:hanging="360"/>
      </w:pPr>
    </w:lvl>
    <w:lvl w:ilvl="8" w:tplc="0809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9" w15:restartNumberingAfterBreak="0">
    <w:nsid w:val="321D41D9"/>
    <w:multiLevelType w:val="hybridMultilevel"/>
    <w:tmpl w:val="83F6F7B4"/>
    <w:lvl w:ilvl="0" w:tplc="FFFFFFFF">
      <w:start w:val="1"/>
      <w:numFmt w:val="lowerLetter"/>
      <w:lvlText w:val="(%1)"/>
      <w:lvlJc w:val="left"/>
      <w:pPr>
        <w:ind w:left="2563" w:hanging="360"/>
      </w:pPr>
      <w:rPr>
        <w:rFonts w:hint="default"/>
      </w:rPr>
    </w:lvl>
    <w:lvl w:ilvl="1" w:tplc="5C8A8EE4">
      <w:start w:val="1"/>
      <w:numFmt w:val="lowerLetter"/>
      <w:lvlText w:val="(%2)"/>
      <w:lvlJc w:val="left"/>
      <w:pPr>
        <w:ind w:left="214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4003" w:hanging="180"/>
      </w:pPr>
    </w:lvl>
    <w:lvl w:ilvl="3" w:tplc="FFFFFFFF" w:tentative="1">
      <w:start w:val="1"/>
      <w:numFmt w:val="decimal"/>
      <w:lvlText w:val="%4."/>
      <w:lvlJc w:val="left"/>
      <w:pPr>
        <w:ind w:left="4723" w:hanging="360"/>
      </w:pPr>
    </w:lvl>
    <w:lvl w:ilvl="4" w:tplc="FFFFFFFF" w:tentative="1">
      <w:start w:val="1"/>
      <w:numFmt w:val="lowerLetter"/>
      <w:lvlText w:val="%5."/>
      <w:lvlJc w:val="left"/>
      <w:pPr>
        <w:ind w:left="5443" w:hanging="360"/>
      </w:pPr>
    </w:lvl>
    <w:lvl w:ilvl="5" w:tplc="FFFFFFFF" w:tentative="1">
      <w:start w:val="1"/>
      <w:numFmt w:val="lowerRoman"/>
      <w:lvlText w:val="%6."/>
      <w:lvlJc w:val="right"/>
      <w:pPr>
        <w:ind w:left="6163" w:hanging="180"/>
      </w:pPr>
    </w:lvl>
    <w:lvl w:ilvl="6" w:tplc="FFFFFFFF" w:tentative="1">
      <w:start w:val="1"/>
      <w:numFmt w:val="decimal"/>
      <w:lvlText w:val="%7."/>
      <w:lvlJc w:val="left"/>
      <w:pPr>
        <w:ind w:left="6883" w:hanging="360"/>
      </w:pPr>
    </w:lvl>
    <w:lvl w:ilvl="7" w:tplc="FFFFFFFF" w:tentative="1">
      <w:start w:val="1"/>
      <w:numFmt w:val="lowerLetter"/>
      <w:lvlText w:val="%8."/>
      <w:lvlJc w:val="left"/>
      <w:pPr>
        <w:ind w:left="7603" w:hanging="360"/>
      </w:pPr>
    </w:lvl>
    <w:lvl w:ilvl="8" w:tplc="FFFFFFFF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10" w15:restartNumberingAfterBreak="0">
    <w:nsid w:val="39D00D20"/>
    <w:multiLevelType w:val="hybridMultilevel"/>
    <w:tmpl w:val="CB1A41F4"/>
    <w:lvl w:ilvl="0" w:tplc="39527D42">
      <w:start w:val="1"/>
      <w:numFmt w:val="lowerRoman"/>
      <w:lvlText w:val="(%1)"/>
      <w:lvlJc w:val="left"/>
      <w:pPr>
        <w:tabs>
          <w:tab w:val="num" w:pos="2563"/>
        </w:tabs>
        <w:ind w:left="2563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2923"/>
        </w:tabs>
        <w:ind w:left="2923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11" w15:restartNumberingAfterBreak="0">
    <w:nsid w:val="3B23716F"/>
    <w:multiLevelType w:val="singleLevel"/>
    <w:tmpl w:val="1F8A595C"/>
    <w:lvl w:ilvl="0">
      <w:start w:val="600"/>
      <w:numFmt w:val="lowerRoman"/>
      <w:lvlText w:val="(%1)"/>
      <w:lvlJc w:val="left"/>
      <w:pPr>
        <w:tabs>
          <w:tab w:val="num" w:pos="2016"/>
        </w:tabs>
        <w:ind w:left="2016" w:hanging="720"/>
      </w:pPr>
      <w:rPr>
        <w:rFonts w:hint="default"/>
      </w:rPr>
    </w:lvl>
  </w:abstractNum>
  <w:abstractNum w:abstractNumId="12" w15:restartNumberingAfterBreak="0">
    <w:nsid w:val="3BD779F2"/>
    <w:multiLevelType w:val="singleLevel"/>
    <w:tmpl w:val="F676BA56"/>
    <w:lvl w:ilvl="0">
      <w:start w:val="3"/>
      <w:numFmt w:val="lowerLetter"/>
      <w:lvlText w:val="(%1)"/>
      <w:lvlJc w:val="left"/>
      <w:pPr>
        <w:tabs>
          <w:tab w:val="num" w:pos="1656"/>
        </w:tabs>
        <w:ind w:left="1656" w:hanging="360"/>
      </w:pPr>
      <w:rPr>
        <w:rFonts w:hint="default"/>
      </w:rPr>
    </w:lvl>
  </w:abstractNum>
  <w:abstractNum w:abstractNumId="13" w15:restartNumberingAfterBreak="0">
    <w:nsid w:val="3EDF3DC7"/>
    <w:multiLevelType w:val="hybridMultilevel"/>
    <w:tmpl w:val="A11674D8"/>
    <w:lvl w:ilvl="0" w:tplc="FFFFFFFF">
      <w:start w:val="1"/>
      <w:numFmt w:val="lowerLetter"/>
      <w:lvlText w:val="%1."/>
      <w:lvlJc w:val="left"/>
      <w:pPr>
        <w:ind w:left="2138" w:hanging="360"/>
      </w:pPr>
    </w:lvl>
    <w:lvl w:ilvl="1" w:tplc="5C8A8EE4">
      <w:start w:val="1"/>
      <w:numFmt w:val="lowerLetter"/>
      <w:lvlText w:val="(%2)"/>
      <w:lvlJc w:val="left"/>
      <w:pPr>
        <w:ind w:left="214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3578" w:hanging="180"/>
      </w:pPr>
    </w:lvl>
    <w:lvl w:ilvl="3" w:tplc="FFFFFFFF" w:tentative="1">
      <w:start w:val="1"/>
      <w:numFmt w:val="decimal"/>
      <w:lvlText w:val="%4."/>
      <w:lvlJc w:val="left"/>
      <w:pPr>
        <w:ind w:left="4298" w:hanging="360"/>
      </w:pPr>
    </w:lvl>
    <w:lvl w:ilvl="4" w:tplc="FFFFFFFF" w:tentative="1">
      <w:start w:val="1"/>
      <w:numFmt w:val="lowerLetter"/>
      <w:lvlText w:val="%5."/>
      <w:lvlJc w:val="left"/>
      <w:pPr>
        <w:ind w:left="5018" w:hanging="360"/>
      </w:pPr>
    </w:lvl>
    <w:lvl w:ilvl="5" w:tplc="FFFFFFFF" w:tentative="1">
      <w:start w:val="1"/>
      <w:numFmt w:val="lowerRoman"/>
      <w:lvlText w:val="%6."/>
      <w:lvlJc w:val="right"/>
      <w:pPr>
        <w:ind w:left="5738" w:hanging="180"/>
      </w:pPr>
    </w:lvl>
    <w:lvl w:ilvl="6" w:tplc="FFFFFFFF" w:tentative="1">
      <w:start w:val="1"/>
      <w:numFmt w:val="decimal"/>
      <w:lvlText w:val="%7."/>
      <w:lvlJc w:val="left"/>
      <w:pPr>
        <w:ind w:left="6458" w:hanging="360"/>
      </w:pPr>
    </w:lvl>
    <w:lvl w:ilvl="7" w:tplc="FFFFFFFF" w:tentative="1">
      <w:start w:val="1"/>
      <w:numFmt w:val="lowerLetter"/>
      <w:lvlText w:val="%8."/>
      <w:lvlJc w:val="left"/>
      <w:pPr>
        <w:ind w:left="7178" w:hanging="360"/>
      </w:pPr>
    </w:lvl>
    <w:lvl w:ilvl="8" w:tplc="FFFFFFFF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4E95945"/>
    <w:multiLevelType w:val="hybridMultilevel"/>
    <w:tmpl w:val="FF46BE14"/>
    <w:lvl w:ilvl="0" w:tplc="39527D42">
      <w:start w:val="1"/>
      <w:numFmt w:val="lowerRoman"/>
      <w:lvlText w:val="(%1)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 w15:restartNumberingAfterBreak="0">
    <w:nsid w:val="483D0719"/>
    <w:multiLevelType w:val="hybridMultilevel"/>
    <w:tmpl w:val="F76A53E8"/>
    <w:lvl w:ilvl="0" w:tplc="571095B6">
      <w:start w:val="1"/>
      <w:numFmt w:val="lowerRoman"/>
      <w:lvlText w:val="%1)"/>
      <w:lvlJc w:val="right"/>
      <w:pPr>
        <w:ind w:left="720" w:hanging="360"/>
      </w:pPr>
    </w:lvl>
    <w:lvl w:ilvl="1" w:tplc="F6B4DA06">
      <w:start w:val="1"/>
      <w:numFmt w:val="lowerRoman"/>
      <w:lvlText w:val="%2)"/>
      <w:lvlJc w:val="right"/>
      <w:pPr>
        <w:ind w:left="720" w:hanging="360"/>
      </w:pPr>
    </w:lvl>
    <w:lvl w:ilvl="2" w:tplc="A1F6F0C2">
      <w:start w:val="1"/>
      <w:numFmt w:val="lowerRoman"/>
      <w:lvlText w:val="%3)"/>
      <w:lvlJc w:val="right"/>
      <w:pPr>
        <w:ind w:left="720" w:hanging="360"/>
      </w:pPr>
    </w:lvl>
    <w:lvl w:ilvl="3" w:tplc="03868F6A">
      <w:start w:val="1"/>
      <w:numFmt w:val="lowerRoman"/>
      <w:lvlText w:val="%4)"/>
      <w:lvlJc w:val="right"/>
      <w:pPr>
        <w:ind w:left="720" w:hanging="360"/>
      </w:pPr>
    </w:lvl>
    <w:lvl w:ilvl="4" w:tplc="75DE5692">
      <w:start w:val="1"/>
      <w:numFmt w:val="lowerRoman"/>
      <w:lvlText w:val="%5)"/>
      <w:lvlJc w:val="right"/>
      <w:pPr>
        <w:ind w:left="720" w:hanging="360"/>
      </w:pPr>
    </w:lvl>
    <w:lvl w:ilvl="5" w:tplc="7D36FB0E">
      <w:start w:val="1"/>
      <w:numFmt w:val="lowerRoman"/>
      <w:lvlText w:val="%6)"/>
      <w:lvlJc w:val="right"/>
      <w:pPr>
        <w:ind w:left="720" w:hanging="360"/>
      </w:pPr>
    </w:lvl>
    <w:lvl w:ilvl="6" w:tplc="ED14BE8A">
      <w:start w:val="1"/>
      <w:numFmt w:val="lowerRoman"/>
      <w:lvlText w:val="%7)"/>
      <w:lvlJc w:val="right"/>
      <w:pPr>
        <w:ind w:left="720" w:hanging="360"/>
      </w:pPr>
    </w:lvl>
    <w:lvl w:ilvl="7" w:tplc="3BB8932E">
      <w:start w:val="1"/>
      <w:numFmt w:val="lowerRoman"/>
      <w:lvlText w:val="%8)"/>
      <w:lvlJc w:val="right"/>
      <w:pPr>
        <w:ind w:left="720" w:hanging="360"/>
      </w:pPr>
    </w:lvl>
    <w:lvl w:ilvl="8" w:tplc="DC46280C">
      <w:start w:val="1"/>
      <w:numFmt w:val="lowerRoman"/>
      <w:lvlText w:val="%9)"/>
      <w:lvlJc w:val="right"/>
      <w:pPr>
        <w:ind w:left="720" w:hanging="360"/>
      </w:pPr>
    </w:lvl>
  </w:abstractNum>
  <w:abstractNum w:abstractNumId="16" w15:restartNumberingAfterBreak="0">
    <w:nsid w:val="49806CBB"/>
    <w:multiLevelType w:val="hybridMultilevel"/>
    <w:tmpl w:val="FE361348"/>
    <w:lvl w:ilvl="0" w:tplc="5C8A8EE4">
      <w:start w:val="1"/>
      <w:numFmt w:val="lowerLetter"/>
      <w:lvlText w:val="(%1)"/>
      <w:lvlJc w:val="left"/>
      <w:pPr>
        <w:ind w:left="213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7" w:hanging="360"/>
      </w:pPr>
    </w:lvl>
    <w:lvl w:ilvl="2" w:tplc="0809001B" w:tentative="1">
      <w:start w:val="1"/>
      <w:numFmt w:val="lowerRoman"/>
      <w:lvlText w:val="%3."/>
      <w:lvlJc w:val="right"/>
      <w:pPr>
        <w:ind w:left="3577" w:hanging="180"/>
      </w:pPr>
    </w:lvl>
    <w:lvl w:ilvl="3" w:tplc="0809000F" w:tentative="1">
      <w:start w:val="1"/>
      <w:numFmt w:val="decimal"/>
      <w:lvlText w:val="%4."/>
      <w:lvlJc w:val="left"/>
      <w:pPr>
        <w:ind w:left="4297" w:hanging="360"/>
      </w:pPr>
    </w:lvl>
    <w:lvl w:ilvl="4" w:tplc="08090019" w:tentative="1">
      <w:start w:val="1"/>
      <w:numFmt w:val="lowerLetter"/>
      <w:lvlText w:val="%5."/>
      <w:lvlJc w:val="left"/>
      <w:pPr>
        <w:ind w:left="5017" w:hanging="360"/>
      </w:pPr>
    </w:lvl>
    <w:lvl w:ilvl="5" w:tplc="0809001B" w:tentative="1">
      <w:start w:val="1"/>
      <w:numFmt w:val="lowerRoman"/>
      <w:lvlText w:val="%6."/>
      <w:lvlJc w:val="right"/>
      <w:pPr>
        <w:ind w:left="5737" w:hanging="180"/>
      </w:pPr>
    </w:lvl>
    <w:lvl w:ilvl="6" w:tplc="0809000F" w:tentative="1">
      <w:start w:val="1"/>
      <w:numFmt w:val="decimal"/>
      <w:lvlText w:val="%7."/>
      <w:lvlJc w:val="left"/>
      <w:pPr>
        <w:ind w:left="6457" w:hanging="360"/>
      </w:pPr>
    </w:lvl>
    <w:lvl w:ilvl="7" w:tplc="08090019" w:tentative="1">
      <w:start w:val="1"/>
      <w:numFmt w:val="lowerLetter"/>
      <w:lvlText w:val="%8."/>
      <w:lvlJc w:val="left"/>
      <w:pPr>
        <w:ind w:left="7177" w:hanging="360"/>
      </w:pPr>
    </w:lvl>
    <w:lvl w:ilvl="8" w:tplc="080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7" w15:restartNumberingAfterBreak="0">
    <w:nsid w:val="4A9E437F"/>
    <w:multiLevelType w:val="hybridMultilevel"/>
    <w:tmpl w:val="518CE5AE"/>
    <w:lvl w:ilvl="0" w:tplc="BFAE2C12">
      <w:start w:val="1"/>
      <w:numFmt w:val="lowerLetter"/>
      <w:lvlText w:val="%1)"/>
      <w:lvlJc w:val="left"/>
      <w:pPr>
        <w:ind w:left="720" w:hanging="360"/>
      </w:pPr>
    </w:lvl>
    <w:lvl w:ilvl="1" w:tplc="0B1C9128">
      <w:start w:val="1"/>
      <w:numFmt w:val="lowerLetter"/>
      <w:lvlText w:val="%2)"/>
      <w:lvlJc w:val="left"/>
      <w:pPr>
        <w:ind w:left="720" w:hanging="360"/>
      </w:pPr>
    </w:lvl>
    <w:lvl w:ilvl="2" w:tplc="544C5522">
      <w:start w:val="1"/>
      <w:numFmt w:val="lowerLetter"/>
      <w:lvlText w:val="%3)"/>
      <w:lvlJc w:val="left"/>
      <w:pPr>
        <w:ind w:left="720" w:hanging="360"/>
      </w:pPr>
    </w:lvl>
    <w:lvl w:ilvl="3" w:tplc="93C8C73E">
      <w:start w:val="1"/>
      <w:numFmt w:val="lowerLetter"/>
      <w:lvlText w:val="%4)"/>
      <w:lvlJc w:val="left"/>
      <w:pPr>
        <w:ind w:left="720" w:hanging="360"/>
      </w:pPr>
    </w:lvl>
    <w:lvl w:ilvl="4" w:tplc="36781CCA">
      <w:start w:val="1"/>
      <w:numFmt w:val="lowerLetter"/>
      <w:lvlText w:val="%5)"/>
      <w:lvlJc w:val="left"/>
      <w:pPr>
        <w:ind w:left="720" w:hanging="360"/>
      </w:pPr>
    </w:lvl>
    <w:lvl w:ilvl="5" w:tplc="F76222A2">
      <w:start w:val="1"/>
      <w:numFmt w:val="lowerLetter"/>
      <w:lvlText w:val="%6)"/>
      <w:lvlJc w:val="left"/>
      <w:pPr>
        <w:ind w:left="720" w:hanging="360"/>
      </w:pPr>
    </w:lvl>
    <w:lvl w:ilvl="6" w:tplc="01FC72CC">
      <w:start w:val="1"/>
      <w:numFmt w:val="lowerLetter"/>
      <w:lvlText w:val="%7)"/>
      <w:lvlJc w:val="left"/>
      <w:pPr>
        <w:ind w:left="720" w:hanging="360"/>
      </w:pPr>
    </w:lvl>
    <w:lvl w:ilvl="7" w:tplc="A13E5BE8">
      <w:start w:val="1"/>
      <w:numFmt w:val="lowerLetter"/>
      <w:lvlText w:val="%8)"/>
      <w:lvlJc w:val="left"/>
      <w:pPr>
        <w:ind w:left="720" w:hanging="360"/>
      </w:pPr>
    </w:lvl>
    <w:lvl w:ilvl="8" w:tplc="3E6ACD46">
      <w:start w:val="1"/>
      <w:numFmt w:val="lowerLetter"/>
      <w:lvlText w:val="%9)"/>
      <w:lvlJc w:val="left"/>
      <w:pPr>
        <w:ind w:left="720" w:hanging="360"/>
      </w:pPr>
    </w:lvl>
  </w:abstractNum>
  <w:abstractNum w:abstractNumId="18" w15:restartNumberingAfterBreak="0">
    <w:nsid w:val="4AC40496"/>
    <w:multiLevelType w:val="hybridMultilevel"/>
    <w:tmpl w:val="2AD8F74E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615D3D"/>
    <w:multiLevelType w:val="hybridMultilevel"/>
    <w:tmpl w:val="749ABBDA"/>
    <w:lvl w:ilvl="0" w:tplc="5C8A8EE4">
      <w:start w:val="1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39527D42">
      <w:start w:val="1"/>
      <w:numFmt w:val="lowerRoman"/>
      <w:lvlText w:val="(%2)"/>
      <w:lvlJc w:val="left"/>
      <w:pPr>
        <w:ind w:left="2865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3585" w:hanging="180"/>
      </w:pPr>
    </w:lvl>
    <w:lvl w:ilvl="3" w:tplc="0809000F" w:tentative="1">
      <w:start w:val="1"/>
      <w:numFmt w:val="decimal"/>
      <w:lvlText w:val="%4."/>
      <w:lvlJc w:val="left"/>
      <w:pPr>
        <w:ind w:left="4305" w:hanging="360"/>
      </w:pPr>
    </w:lvl>
    <w:lvl w:ilvl="4" w:tplc="08090019" w:tentative="1">
      <w:start w:val="1"/>
      <w:numFmt w:val="lowerLetter"/>
      <w:lvlText w:val="%5."/>
      <w:lvlJc w:val="left"/>
      <w:pPr>
        <w:ind w:left="5025" w:hanging="360"/>
      </w:pPr>
    </w:lvl>
    <w:lvl w:ilvl="5" w:tplc="0809001B" w:tentative="1">
      <w:start w:val="1"/>
      <w:numFmt w:val="lowerRoman"/>
      <w:lvlText w:val="%6."/>
      <w:lvlJc w:val="right"/>
      <w:pPr>
        <w:ind w:left="5745" w:hanging="180"/>
      </w:pPr>
    </w:lvl>
    <w:lvl w:ilvl="6" w:tplc="0809000F" w:tentative="1">
      <w:start w:val="1"/>
      <w:numFmt w:val="decimal"/>
      <w:lvlText w:val="%7."/>
      <w:lvlJc w:val="left"/>
      <w:pPr>
        <w:ind w:left="6465" w:hanging="360"/>
      </w:pPr>
    </w:lvl>
    <w:lvl w:ilvl="7" w:tplc="08090019" w:tentative="1">
      <w:start w:val="1"/>
      <w:numFmt w:val="lowerLetter"/>
      <w:lvlText w:val="%8."/>
      <w:lvlJc w:val="left"/>
      <w:pPr>
        <w:ind w:left="7185" w:hanging="360"/>
      </w:pPr>
    </w:lvl>
    <w:lvl w:ilvl="8" w:tplc="08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20" w15:restartNumberingAfterBreak="0">
    <w:nsid w:val="50517467"/>
    <w:multiLevelType w:val="hybridMultilevel"/>
    <w:tmpl w:val="980ED8C6"/>
    <w:lvl w:ilvl="0" w:tplc="39527D42">
      <w:start w:val="1"/>
      <w:numFmt w:val="lowerRoman"/>
      <w:lvlText w:val="(%1)"/>
      <w:lvlJc w:val="left"/>
      <w:pPr>
        <w:ind w:left="292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643" w:hanging="360"/>
      </w:pPr>
    </w:lvl>
    <w:lvl w:ilvl="2" w:tplc="FFFFFFFF" w:tentative="1">
      <w:start w:val="1"/>
      <w:numFmt w:val="lowerRoman"/>
      <w:lvlText w:val="%3."/>
      <w:lvlJc w:val="right"/>
      <w:pPr>
        <w:ind w:left="4363" w:hanging="180"/>
      </w:pPr>
    </w:lvl>
    <w:lvl w:ilvl="3" w:tplc="FFFFFFFF" w:tentative="1">
      <w:start w:val="1"/>
      <w:numFmt w:val="decimal"/>
      <w:lvlText w:val="%4."/>
      <w:lvlJc w:val="left"/>
      <w:pPr>
        <w:ind w:left="5083" w:hanging="360"/>
      </w:pPr>
    </w:lvl>
    <w:lvl w:ilvl="4" w:tplc="FFFFFFFF" w:tentative="1">
      <w:start w:val="1"/>
      <w:numFmt w:val="lowerLetter"/>
      <w:lvlText w:val="%5."/>
      <w:lvlJc w:val="left"/>
      <w:pPr>
        <w:ind w:left="5803" w:hanging="360"/>
      </w:pPr>
    </w:lvl>
    <w:lvl w:ilvl="5" w:tplc="FFFFFFFF" w:tentative="1">
      <w:start w:val="1"/>
      <w:numFmt w:val="lowerRoman"/>
      <w:lvlText w:val="%6."/>
      <w:lvlJc w:val="right"/>
      <w:pPr>
        <w:ind w:left="6523" w:hanging="180"/>
      </w:pPr>
    </w:lvl>
    <w:lvl w:ilvl="6" w:tplc="FFFFFFFF" w:tentative="1">
      <w:start w:val="1"/>
      <w:numFmt w:val="decimal"/>
      <w:lvlText w:val="%7."/>
      <w:lvlJc w:val="left"/>
      <w:pPr>
        <w:ind w:left="7243" w:hanging="360"/>
      </w:pPr>
    </w:lvl>
    <w:lvl w:ilvl="7" w:tplc="FFFFFFFF" w:tentative="1">
      <w:start w:val="1"/>
      <w:numFmt w:val="lowerLetter"/>
      <w:lvlText w:val="%8."/>
      <w:lvlJc w:val="left"/>
      <w:pPr>
        <w:ind w:left="7963" w:hanging="360"/>
      </w:pPr>
    </w:lvl>
    <w:lvl w:ilvl="8" w:tplc="FFFFFFFF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21" w15:restartNumberingAfterBreak="0">
    <w:nsid w:val="5C921F30"/>
    <w:multiLevelType w:val="hybridMultilevel"/>
    <w:tmpl w:val="4672EE24"/>
    <w:lvl w:ilvl="0" w:tplc="5A1C43EA">
      <w:start w:val="1"/>
      <w:numFmt w:val="lowerRoman"/>
      <w:lvlText w:val="%1)"/>
      <w:lvlJc w:val="right"/>
      <w:pPr>
        <w:ind w:left="1020" w:hanging="360"/>
      </w:pPr>
    </w:lvl>
    <w:lvl w:ilvl="1" w:tplc="C53C4598">
      <w:start w:val="1"/>
      <w:numFmt w:val="lowerRoman"/>
      <w:lvlText w:val="%2)"/>
      <w:lvlJc w:val="right"/>
      <w:pPr>
        <w:ind w:left="1020" w:hanging="360"/>
      </w:pPr>
    </w:lvl>
    <w:lvl w:ilvl="2" w:tplc="5F801E84">
      <w:start w:val="1"/>
      <w:numFmt w:val="lowerRoman"/>
      <w:lvlText w:val="%3)"/>
      <w:lvlJc w:val="right"/>
      <w:pPr>
        <w:ind w:left="1020" w:hanging="360"/>
      </w:pPr>
    </w:lvl>
    <w:lvl w:ilvl="3" w:tplc="0570104A">
      <w:start w:val="1"/>
      <w:numFmt w:val="lowerRoman"/>
      <w:lvlText w:val="%4)"/>
      <w:lvlJc w:val="right"/>
      <w:pPr>
        <w:ind w:left="1020" w:hanging="360"/>
      </w:pPr>
    </w:lvl>
    <w:lvl w:ilvl="4" w:tplc="4BB247B8">
      <w:start w:val="1"/>
      <w:numFmt w:val="lowerRoman"/>
      <w:lvlText w:val="%5)"/>
      <w:lvlJc w:val="right"/>
      <w:pPr>
        <w:ind w:left="1020" w:hanging="360"/>
      </w:pPr>
    </w:lvl>
    <w:lvl w:ilvl="5" w:tplc="BA225DD0">
      <w:start w:val="1"/>
      <w:numFmt w:val="lowerRoman"/>
      <w:lvlText w:val="%6)"/>
      <w:lvlJc w:val="right"/>
      <w:pPr>
        <w:ind w:left="1020" w:hanging="360"/>
      </w:pPr>
    </w:lvl>
    <w:lvl w:ilvl="6" w:tplc="8F8EC3EC">
      <w:start w:val="1"/>
      <w:numFmt w:val="lowerRoman"/>
      <w:lvlText w:val="%7)"/>
      <w:lvlJc w:val="right"/>
      <w:pPr>
        <w:ind w:left="1020" w:hanging="360"/>
      </w:pPr>
    </w:lvl>
    <w:lvl w:ilvl="7" w:tplc="C022568E">
      <w:start w:val="1"/>
      <w:numFmt w:val="lowerRoman"/>
      <w:lvlText w:val="%8)"/>
      <w:lvlJc w:val="right"/>
      <w:pPr>
        <w:ind w:left="1020" w:hanging="360"/>
      </w:pPr>
    </w:lvl>
    <w:lvl w:ilvl="8" w:tplc="17AA5DF0">
      <w:start w:val="1"/>
      <w:numFmt w:val="lowerRoman"/>
      <w:lvlText w:val="%9)"/>
      <w:lvlJc w:val="right"/>
      <w:pPr>
        <w:ind w:left="1020" w:hanging="360"/>
      </w:pPr>
    </w:lvl>
  </w:abstractNum>
  <w:abstractNum w:abstractNumId="22" w15:restartNumberingAfterBreak="0">
    <w:nsid w:val="5D9D1E3B"/>
    <w:multiLevelType w:val="hybridMultilevel"/>
    <w:tmpl w:val="DFAAF7EE"/>
    <w:lvl w:ilvl="0" w:tplc="39527D42">
      <w:start w:val="1"/>
      <w:numFmt w:val="lowerRoman"/>
      <w:lvlText w:val="(%1)"/>
      <w:lvlJc w:val="left"/>
      <w:pPr>
        <w:ind w:left="28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CE6266"/>
    <w:multiLevelType w:val="hybridMultilevel"/>
    <w:tmpl w:val="531AA694"/>
    <w:lvl w:ilvl="0" w:tplc="E8EA13DC">
      <w:start w:val="1"/>
      <w:numFmt w:val="lowerLetter"/>
      <w:lvlText w:val="%1)"/>
      <w:lvlJc w:val="left"/>
      <w:pPr>
        <w:ind w:left="1020" w:hanging="360"/>
      </w:pPr>
    </w:lvl>
    <w:lvl w:ilvl="1" w:tplc="5930F390">
      <w:start w:val="1"/>
      <w:numFmt w:val="lowerLetter"/>
      <w:lvlText w:val="%2)"/>
      <w:lvlJc w:val="left"/>
      <w:pPr>
        <w:ind w:left="1020" w:hanging="360"/>
      </w:pPr>
    </w:lvl>
    <w:lvl w:ilvl="2" w:tplc="765C2CB2">
      <w:start w:val="1"/>
      <w:numFmt w:val="lowerLetter"/>
      <w:lvlText w:val="%3)"/>
      <w:lvlJc w:val="left"/>
      <w:pPr>
        <w:ind w:left="1020" w:hanging="360"/>
      </w:pPr>
    </w:lvl>
    <w:lvl w:ilvl="3" w:tplc="F1AE459C">
      <w:start w:val="1"/>
      <w:numFmt w:val="lowerLetter"/>
      <w:lvlText w:val="%4)"/>
      <w:lvlJc w:val="left"/>
      <w:pPr>
        <w:ind w:left="1020" w:hanging="360"/>
      </w:pPr>
    </w:lvl>
    <w:lvl w:ilvl="4" w:tplc="D5C20D42">
      <w:start w:val="1"/>
      <w:numFmt w:val="lowerLetter"/>
      <w:lvlText w:val="%5)"/>
      <w:lvlJc w:val="left"/>
      <w:pPr>
        <w:ind w:left="1020" w:hanging="360"/>
      </w:pPr>
    </w:lvl>
    <w:lvl w:ilvl="5" w:tplc="190C3930">
      <w:start w:val="1"/>
      <w:numFmt w:val="lowerLetter"/>
      <w:lvlText w:val="%6)"/>
      <w:lvlJc w:val="left"/>
      <w:pPr>
        <w:ind w:left="1020" w:hanging="360"/>
      </w:pPr>
    </w:lvl>
    <w:lvl w:ilvl="6" w:tplc="36A01D2E">
      <w:start w:val="1"/>
      <w:numFmt w:val="lowerLetter"/>
      <w:lvlText w:val="%7)"/>
      <w:lvlJc w:val="left"/>
      <w:pPr>
        <w:ind w:left="1020" w:hanging="360"/>
      </w:pPr>
    </w:lvl>
    <w:lvl w:ilvl="7" w:tplc="EFA092F6">
      <w:start w:val="1"/>
      <w:numFmt w:val="lowerLetter"/>
      <w:lvlText w:val="%8)"/>
      <w:lvlJc w:val="left"/>
      <w:pPr>
        <w:ind w:left="1020" w:hanging="360"/>
      </w:pPr>
    </w:lvl>
    <w:lvl w:ilvl="8" w:tplc="82CC5660">
      <w:start w:val="1"/>
      <w:numFmt w:val="lowerLetter"/>
      <w:lvlText w:val="%9)"/>
      <w:lvlJc w:val="left"/>
      <w:pPr>
        <w:ind w:left="1020" w:hanging="360"/>
      </w:pPr>
    </w:lvl>
  </w:abstractNum>
  <w:abstractNum w:abstractNumId="24" w15:restartNumberingAfterBreak="0">
    <w:nsid w:val="665765D6"/>
    <w:multiLevelType w:val="hybridMultilevel"/>
    <w:tmpl w:val="03C858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6F2CC3"/>
    <w:multiLevelType w:val="hybridMultilevel"/>
    <w:tmpl w:val="D8082478"/>
    <w:lvl w:ilvl="0" w:tplc="0809001B">
      <w:start w:val="1"/>
      <w:numFmt w:val="lowerRoman"/>
      <w:lvlText w:val="%1."/>
      <w:lvlJc w:val="right"/>
      <w:pPr>
        <w:ind w:left="2923" w:hanging="360"/>
      </w:pPr>
    </w:lvl>
    <w:lvl w:ilvl="1" w:tplc="08090019" w:tentative="1">
      <w:start w:val="1"/>
      <w:numFmt w:val="lowerLetter"/>
      <w:lvlText w:val="%2."/>
      <w:lvlJc w:val="left"/>
      <w:pPr>
        <w:ind w:left="3643" w:hanging="360"/>
      </w:pPr>
    </w:lvl>
    <w:lvl w:ilvl="2" w:tplc="0809001B" w:tentative="1">
      <w:start w:val="1"/>
      <w:numFmt w:val="lowerRoman"/>
      <w:lvlText w:val="%3."/>
      <w:lvlJc w:val="right"/>
      <w:pPr>
        <w:ind w:left="4363" w:hanging="180"/>
      </w:pPr>
    </w:lvl>
    <w:lvl w:ilvl="3" w:tplc="0809000F" w:tentative="1">
      <w:start w:val="1"/>
      <w:numFmt w:val="decimal"/>
      <w:lvlText w:val="%4."/>
      <w:lvlJc w:val="left"/>
      <w:pPr>
        <w:ind w:left="5083" w:hanging="360"/>
      </w:pPr>
    </w:lvl>
    <w:lvl w:ilvl="4" w:tplc="08090019" w:tentative="1">
      <w:start w:val="1"/>
      <w:numFmt w:val="lowerLetter"/>
      <w:lvlText w:val="%5."/>
      <w:lvlJc w:val="left"/>
      <w:pPr>
        <w:ind w:left="5803" w:hanging="360"/>
      </w:pPr>
    </w:lvl>
    <w:lvl w:ilvl="5" w:tplc="0809001B" w:tentative="1">
      <w:start w:val="1"/>
      <w:numFmt w:val="lowerRoman"/>
      <w:lvlText w:val="%6."/>
      <w:lvlJc w:val="right"/>
      <w:pPr>
        <w:ind w:left="6523" w:hanging="180"/>
      </w:pPr>
    </w:lvl>
    <w:lvl w:ilvl="6" w:tplc="0809000F" w:tentative="1">
      <w:start w:val="1"/>
      <w:numFmt w:val="decimal"/>
      <w:lvlText w:val="%7."/>
      <w:lvlJc w:val="left"/>
      <w:pPr>
        <w:ind w:left="7243" w:hanging="360"/>
      </w:pPr>
    </w:lvl>
    <w:lvl w:ilvl="7" w:tplc="08090019" w:tentative="1">
      <w:start w:val="1"/>
      <w:numFmt w:val="lowerLetter"/>
      <w:lvlText w:val="%8."/>
      <w:lvlJc w:val="left"/>
      <w:pPr>
        <w:ind w:left="7963" w:hanging="360"/>
      </w:pPr>
    </w:lvl>
    <w:lvl w:ilvl="8" w:tplc="0809001B" w:tentative="1">
      <w:start w:val="1"/>
      <w:numFmt w:val="lowerRoman"/>
      <w:lvlText w:val="%9."/>
      <w:lvlJc w:val="right"/>
      <w:pPr>
        <w:ind w:left="8683" w:hanging="180"/>
      </w:pPr>
    </w:lvl>
  </w:abstractNum>
  <w:abstractNum w:abstractNumId="26" w15:restartNumberingAfterBreak="0">
    <w:nsid w:val="760161C7"/>
    <w:multiLevelType w:val="hybridMultilevel"/>
    <w:tmpl w:val="C8804BC4"/>
    <w:lvl w:ilvl="0" w:tplc="39527D42">
      <w:start w:val="1"/>
      <w:numFmt w:val="lowerRoman"/>
      <w:lvlText w:val="(%1)"/>
      <w:lvlJc w:val="left"/>
      <w:pPr>
        <w:ind w:left="213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58" w:hanging="360"/>
      </w:pPr>
    </w:lvl>
    <w:lvl w:ilvl="2" w:tplc="0809001B" w:tentative="1">
      <w:start w:val="1"/>
      <w:numFmt w:val="lowerRoman"/>
      <w:lvlText w:val="%3."/>
      <w:lvlJc w:val="right"/>
      <w:pPr>
        <w:ind w:left="3578" w:hanging="180"/>
      </w:pPr>
    </w:lvl>
    <w:lvl w:ilvl="3" w:tplc="0809000F" w:tentative="1">
      <w:start w:val="1"/>
      <w:numFmt w:val="decimal"/>
      <w:lvlText w:val="%4."/>
      <w:lvlJc w:val="left"/>
      <w:pPr>
        <w:ind w:left="4298" w:hanging="360"/>
      </w:pPr>
    </w:lvl>
    <w:lvl w:ilvl="4" w:tplc="08090019" w:tentative="1">
      <w:start w:val="1"/>
      <w:numFmt w:val="lowerLetter"/>
      <w:lvlText w:val="%5."/>
      <w:lvlJc w:val="left"/>
      <w:pPr>
        <w:ind w:left="5018" w:hanging="360"/>
      </w:pPr>
    </w:lvl>
    <w:lvl w:ilvl="5" w:tplc="0809001B" w:tentative="1">
      <w:start w:val="1"/>
      <w:numFmt w:val="lowerRoman"/>
      <w:lvlText w:val="%6."/>
      <w:lvlJc w:val="right"/>
      <w:pPr>
        <w:ind w:left="5738" w:hanging="180"/>
      </w:pPr>
    </w:lvl>
    <w:lvl w:ilvl="6" w:tplc="0809000F" w:tentative="1">
      <w:start w:val="1"/>
      <w:numFmt w:val="decimal"/>
      <w:lvlText w:val="%7."/>
      <w:lvlJc w:val="left"/>
      <w:pPr>
        <w:ind w:left="6458" w:hanging="360"/>
      </w:pPr>
    </w:lvl>
    <w:lvl w:ilvl="7" w:tplc="08090019" w:tentative="1">
      <w:start w:val="1"/>
      <w:numFmt w:val="lowerLetter"/>
      <w:lvlText w:val="%8."/>
      <w:lvlJc w:val="left"/>
      <w:pPr>
        <w:ind w:left="7178" w:hanging="360"/>
      </w:pPr>
    </w:lvl>
    <w:lvl w:ilvl="8" w:tplc="08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7F9F5777"/>
    <w:multiLevelType w:val="hybridMultilevel"/>
    <w:tmpl w:val="7CC654EE"/>
    <w:lvl w:ilvl="0" w:tplc="7D2691BE">
      <w:start w:val="3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000123">
    <w:abstractNumId w:val="11"/>
  </w:num>
  <w:num w:numId="2" w16cid:durableId="1050807584">
    <w:abstractNumId w:val="12"/>
  </w:num>
  <w:num w:numId="3" w16cid:durableId="2092384280">
    <w:abstractNumId w:val="0"/>
  </w:num>
  <w:num w:numId="4" w16cid:durableId="2049641165">
    <w:abstractNumId w:val="0"/>
  </w:num>
  <w:num w:numId="5" w16cid:durableId="1555504492">
    <w:abstractNumId w:val="10"/>
  </w:num>
  <w:num w:numId="6" w16cid:durableId="1090660532">
    <w:abstractNumId w:val="18"/>
  </w:num>
  <w:num w:numId="7" w16cid:durableId="2023819141">
    <w:abstractNumId w:val="24"/>
  </w:num>
  <w:num w:numId="8" w16cid:durableId="383873992">
    <w:abstractNumId w:val="6"/>
  </w:num>
  <w:num w:numId="9" w16cid:durableId="1358627414">
    <w:abstractNumId w:val="19"/>
  </w:num>
  <w:num w:numId="10" w16cid:durableId="619992682">
    <w:abstractNumId w:val="4"/>
  </w:num>
  <w:num w:numId="11" w16cid:durableId="1871071814">
    <w:abstractNumId w:val="7"/>
  </w:num>
  <w:num w:numId="12" w16cid:durableId="638845383">
    <w:abstractNumId w:val="22"/>
  </w:num>
  <w:num w:numId="13" w16cid:durableId="1492678748">
    <w:abstractNumId w:val="5"/>
  </w:num>
  <w:num w:numId="14" w16cid:durableId="392237019">
    <w:abstractNumId w:val="25"/>
  </w:num>
  <w:num w:numId="15" w16cid:durableId="1625886006">
    <w:abstractNumId w:val="3"/>
  </w:num>
  <w:num w:numId="16" w16cid:durableId="63335211">
    <w:abstractNumId w:val="1"/>
  </w:num>
  <w:num w:numId="17" w16cid:durableId="1593854215">
    <w:abstractNumId w:val="16"/>
  </w:num>
  <w:num w:numId="18" w16cid:durableId="338197185">
    <w:abstractNumId w:val="23"/>
  </w:num>
  <w:num w:numId="19" w16cid:durableId="546651389">
    <w:abstractNumId w:val="21"/>
  </w:num>
  <w:num w:numId="20" w16cid:durableId="1423716589">
    <w:abstractNumId w:val="17"/>
  </w:num>
  <w:num w:numId="21" w16cid:durableId="1638995112">
    <w:abstractNumId w:val="15"/>
  </w:num>
  <w:num w:numId="22" w16cid:durableId="1697610863">
    <w:abstractNumId w:val="27"/>
  </w:num>
  <w:num w:numId="23" w16cid:durableId="468596388">
    <w:abstractNumId w:val="26"/>
  </w:num>
  <w:num w:numId="24" w16cid:durableId="1978759971">
    <w:abstractNumId w:val="20"/>
  </w:num>
  <w:num w:numId="25" w16cid:durableId="2006937365">
    <w:abstractNumId w:val="14"/>
  </w:num>
  <w:num w:numId="26" w16cid:durableId="372117935">
    <w:abstractNumId w:val="2"/>
  </w:num>
  <w:num w:numId="27" w16cid:durableId="1268536957">
    <w:abstractNumId w:val="13"/>
  </w:num>
  <w:num w:numId="28" w16cid:durableId="2044285781">
    <w:abstractNumId w:val="8"/>
  </w:num>
  <w:num w:numId="29" w16cid:durableId="1360428008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uthor">
    <w15:presenceInfo w15:providerId="None" w15:userId="Author"/>
  </w15:person>
  <w15:person w15:author="Rebecca Scott [NESO]">
    <w15:presenceInfo w15:providerId="AD" w15:userId="S::Rebecca.Scott1@neso.energy::394b6ecc-f398-4061-a5ed-fc2d4d437966"/>
  </w15:person>
  <w15:person w15:author="Lizzie Timmins (NESO)">
    <w15:presenceInfo w15:providerId="AD" w15:userId="S::Elizabeth.Timmins2@uk.nationalgrid.com::f973860e-8165-47fd-b728-de4cc0698fc7"/>
  </w15:person>
  <w15:person w15:author="Lizzie Timmins [NESO]">
    <w15:presenceInfo w15:providerId="AD" w15:userId="S::Elizabeth.Timmins2@neso.energy::f28e823e-2809-42af-abbc-7e53d8614335"/>
  </w15:person>
  <w15:person w15:author="Sarah Johnson [NESO]">
    <w15:presenceInfo w15:providerId="AD" w15:userId="S::sarah.johnson2@neso.energy::b19e8bbf-b522-4373-b639-089eda7b669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085"/>
    <w:rsid w:val="00004E0E"/>
    <w:rsid w:val="00011C6A"/>
    <w:rsid w:val="00014949"/>
    <w:rsid w:val="00017069"/>
    <w:rsid w:val="00017378"/>
    <w:rsid w:val="00021AA4"/>
    <w:rsid w:val="00024941"/>
    <w:rsid w:val="000275B8"/>
    <w:rsid w:val="00030847"/>
    <w:rsid w:val="00034A13"/>
    <w:rsid w:val="00036ABC"/>
    <w:rsid w:val="00041004"/>
    <w:rsid w:val="00043E09"/>
    <w:rsid w:val="00050B5D"/>
    <w:rsid w:val="0005656F"/>
    <w:rsid w:val="00056985"/>
    <w:rsid w:val="000614BE"/>
    <w:rsid w:val="00063176"/>
    <w:rsid w:val="00071D21"/>
    <w:rsid w:val="0007593C"/>
    <w:rsid w:val="00081F29"/>
    <w:rsid w:val="0008622C"/>
    <w:rsid w:val="0008629E"/>
    <w:rsid w:val="00092064"/>
    <w:rsid w:val="0009666A"/>
    <w:rsid w:val="00097EBC"/>
    <w:rsid w:val="000A1B94"/>
    <w:rsid w:val="000A2241"/>
    <w:rsid w:val="000A440F"/>
    <w:rsid w:val="000A6DF5"/>
    <w:rsid w:val="000B48E7"/>
    <w:rsid w:val="000C1E42"/>
    <w:rsid w:val="000C7692"/>
    <w:rsid w:val="000D37F5"/>
    <w:rsid w:val="000D4AC7"/>
    <w:rsid w:val="000E39D8"/>
    <w:rsid w:val="000E5C21"/>
    <w:rsid w:val="000F06AE"/>
    <w:rsid w:val="000F0B00"/>
    <w:rsid w:val="000F2DCE"/>
    <w:rsid w:val="000F50BD"/>
    <w:rsid w:val="000F533C"/>
    <w:rsid w:val="000F588F"/>
    <w:rsid w:val="00101DC0"/>
    <w:rsid w:val="0010475D"/>
    <w:rsid w:val="0010736A"/>
    <w:rsid w:val="001108CC"/>
    <w:rsid w:val="00113ADB"/>
    <w:rsid w:val="0011795B"/>
    <w:rsid w:val="00120C70"/>
    <w:rsid w:val="00121A51"/>
    <w:rsid w:val="001227AD"/>
    <w:rsid w:val="00122F28"/>
    <w:rsid w:val="00122FA8"/>
    <w:rsid w:val="00125AAE"/>
    <w:rsid w:val="00132101"/>
    <w:rsid w:val="0013264E"/>
    <w:rsid w:val="00135573"/>
    <w:rsid w:val="0013557D"/>
    <w:rsid w:val="00140A6E"/>
    <w:rsid w:val="00141087"/>
    <w:rsid w:val="00146E92"/>
    <w:rsid w:val="001503E9"/>
    <w:rsid w:val="00157E85"/>
    <w:rsid w:val="00175CD9"/>
    <w:rsid w:val="001807E6"/>
    <w:rsid w:val="00181723"/>
    <w:rsid w:val="0018396B"/>
    <w:rsid w:val="00186AC8"/>
    <w:rsid w:val="00190160"/>
    <w:rsid w:val="0019451E"/>
    <w:rsid w:val="00194FED"/>
    <w:rsid w:val="001A42D5"/>
    <w:rsid w:val="001B0B53"/>
    <w:rsid w:val="001B3DFF"/>
    <w:rsid w:val="001B4EB1"/>
    <w:rsid w:val="001B6104"/>
    <w:rsid w:val="001C65B9"/>
    <w:rsid w:val="001C6FA4"/>
    <w:rsid w:val="001D5553"/>
    <w:rsid w:val="001E2286"/>
    <w:rsid w:val="001E6E3A"/>
    <w:rsid w:val="001E7908"/>
    <w:rsid w:val="001F0A94"/>
    <w:rsid w:val="001F33AE"/>
    <w:rsid w:val="001F6E6A"/>
    <w:rsid w:val="00204F2E"/>
    <w:rsid w:val="00207C54"/>
    <w:rsid w:val="0021073B"/>
    <w:rsid w:val="00222540"/>
    <w:rsid w:val="00227B10"/>
    <w:rsid w:val="00232C61"/>
    <w:rsid w:val="002332BF"/>
    <w:rsid w:val="00236071"/>
    <w:rsid w:val="00240967"/>
    <w:rsid w:val="00245235"/>
    <w:rsid w:val="002513B5"/>
    <w:rsid w:val="0025467F"/>
    <w:rsid w:val="00260755"/>
    <w:rsid w:val="002622AD"/>
    <w:rsid w:val="00264609"/>
    <w:rsid w:val="00265D75"/>
    <w:rsid w:val="00270720"/>
    <w:rsid w:val="00270DAE"/>
    <w:rsid w:val="00272C5A"/>
    <w:rsid w:val="00280A39"/>
    <w:rsid w:val="002821C2"/>
    <w:rsid w:val="00282401"/>
    <w:rsid w:val="00282E9E"/>
    <w:rsid w:val="00284AB7"/>
    <w:rsid w:val="00284D1B"/>
    <w:rsid w:val="00293662"/>
    <w:rsid w:val="0029570A"/>
    <w:rsid w:val="002A551E"/>
    <w:rsid w:val="002A57F8"/>
    <w:rsid w:val="002A7453"/>
    <w:rsid w:val="002B6939"/>
    <w:rsid w:val="002B6F06"/>
    <w:rsid w:val="002C71CE"/>
    <w:rsid w:val="002D3CA8"/>
    <w:rsid w:val="002E12BC"/>
    <w:rsid w:val="002E434B"/>
    <w:rsid w:val="002E4A30"/>
    <w:rsid w:val="002F05E2"/>
    <w:rsid w:val="002F2BA1"/>
    <w:rsid w:val="002F4127"/>
    <w:rsid w:val="002F7C7C"/>
    <w:rsid w:val="0030532E"/>
    <w:rsid w:val="003130D8"/>
    <w:rsid w:val="0031683D"/>
    <w:rsid w:val="00316922"/>
    <w:rsid w:val="00333B51"/>
    <w:rsid w:val="00334084"/>
    <w:rsid w:val="003353F4"/>
    <w:rsid w:val="003422EA"/>
    <w:rsid w:val="00350018"/>
    <w:rsid w:val="0035230D"/>
    <w:rsid w:val="00355BCF"/>
    <w:rsid w:val="00362830"/>
    <w:rsid w:val="00364AE5"/>
    <w:rsid w:val="00371AFE"/>
    <w:rsid w:val="003771E0"/>
    <w:rsid w:val="00377360"/>
    <w:rsid w:val="00383659"/>
    <w:rsid w:val="00385A4C"/>
    <w:rsid w:val="00385AFF"/>
    <w:rsid w:val="00391FDD"/>
    <w:rsid w:val="003A554B"/>
    <w:rsid w:val="003B3BBF"/>
    <w:rsid w:val="003C3FED"/>
    <w:rsid w:val="003C7A2D"/>
    <w:rsid w:val="003C7CAB"/>
    <w:rsid w:val="003D0D21"/>
    <w:rsid w:val="003D44CE"/>
    <w:rsid w:val="003D4F85"/>
    <w:rsid w:val="003D6C5F"/>
    <w:rsid w:val="003E35E0"/>
    <w:rsid w:val="003E480F"/>
    <w:rsid w:val="003E6B93"/>
    <w:rsid w:val="003E6C3F"/>
    <w:rsid w:val="003F0A60"/>
    <w:rsid w:val="003F0AE7"/>
    <w:rsid w:val="003F4D0D"/>
    <w:rsid w:val="003F6DDA"/>
    <w:rsid w:val="004022AE"/>
    <w:rsid w:val="004022CC"/>
    <w:rsid w:val="00402999"/>
    <w:rsid w:val="004111AC"/>
    <w:rsid w:val="00411A5E"/>
    <w:rsid w:val="00411F25"/>
    <w:rsid w:val="004133F6"/>
    <w:rsid w:val="00414574"/>
    <w:rsid w:val="0041475A"/>
    <w:rsid w:val="0041578B"/>
    <w:rsid w:val="00415BAF"/>
    <w:rsid w:val="00416766"/>
    <w:rsid w:val="00420778"/>
    <w:rsid w:val="00430A3A"/>
    <w:rsid w:val="00434577"/>
    <w:rsid w:val="004356B8"/>
    <w:rsid w:val="004356BD"/>
    <w:rsid w:val="00436289"/>
    <w:rsid w:val="00437AB9"/>
    <w:rsid w:val="00441EC0"/>
    <w:rsid w:val="00447A53"/>
    <w:rsid w:val="004601BE"/>
    <w:rsid w:val="0046156C"/>
    <w:rsid w:val="0046173D"/>
    <w:rsid w:val="00463AF0"/>
    <w:rsid w:val="0046578E"/>
    <w:rsid w:val="00465CB2"/>
    <w:rsid w:val="00467026"/>
    <w:rsid w:val="00467D3C"/>
    <w:rsid w:val="00470C1E"/>
    <w:rsid w:val="004741EF"/>
    <w:rsid w:val="004856EF"/>
    <w:rsid w:val="00485A04"/>
    <w:rsid w:val="004863DF"/>
    <w:rsid w:val="00490EDF"/>
    <w:rsid w:val="004954AB"/>
    <w:rsid w:val="0049654E"/>
    <w:rsid w:val="00496745"/>
    <w:rsid w:val="004A1903"/>
    <w:rsid w:val="004B35D8"/>
    <w:rsid w:val="004B6369"/>
    <w:rsid w:val="004D03C3"/>
    <w:rsid w:val="004D2C8D"/>
    <w:rsid w:val="004D3FC7"/>
    <w:rsid w:val="004D5358"/>
    <w:rsid w:val="004D61C8"/>
    <w:rsid w:val="004E06BB"/>
    <w:rsid w:val="004E0D02"/>
    <w:rsid w:val="004E1105"/>
    <w:rsid w:val="004E19E8"/>
    <w:rsid w:val="004E22AB"/>
    <w:rsid w:val="004E237D"/>
    <w:rsid w:val="004E425C"/>
    <w:rsid w:val="004E6F52"/>
    <w:rsid w:val="004F12A7"/>
    <w:rsid w:val="004F4086"/>
    <w:rsid w:val="004F5380"/>
    <w:rsid w:val="004F6A46"/>
    <w:rsid w:val="005072D8"/>
    <w:rsid w:val="00514FA7"/>
    <w:rsid w:val="005162E2"/>
    <w:rsid w:val="005172CF"/>
    <w:rsid w:val="00520746"/>
    <w:rsid w:val="005226D2"/>
    <w:rsid w:val="00523258"/>
    <w:rsid w:val="0052450C"/>
    <w:rsid w:val="005259B6"/>
    <w:rsid w:val="00530BE0"/>
    <w:rsid w:val="00531904"/>
    <w:rsid w:val="00533170"/>
    <w:rsid w:val="0053486A"/>
    <w:rsid w:val="005349D3"/>
    <w:rsid w:val="00537D6B"/>
    <w:rsid w:val="00541790"/>
    <w:rsid w:val="00541C55"/>
    <w:rsid w:val="00542287"/>
    <w:rsid w:val="005425D6"/>
    <w:rsid w:val="00554AC2"/>
    <w:rsid w:val="0056317B"/>
    <w:rsid w:val="0056605C"/>
    <w:rsid w:val="005720F1"/>
    <w:rsid w:val="0057262B"/>
    <w:rsid w:val="0057309A"/>
    <w:rsid w:val="00581910"/>
    <w:rsid w:val="00584422"/>
    <w:rsid w:val="005911DA"/>
    <w:rsid w:val="005914E0"/>
    <w:rsid w:val="0059245F"/>
    <w:rsid w:val="005942FE"/>
    <w:rsid w:val="00596316"/>
    <w:rsid w:val="005A5092"/>
    <w:rsid w:val="005B0B77"/>
    <w:rsid w:val="005B538F"/>
    <w:rsid w:val="005B7A0C"/>
    <w:rsid w:val="005C03EE"/>
    <w:rsid w:val="005C0F0C"/>
    <w:rsid w:val="005C27C2"/>
    <w:rsid w:val="005C3E27"/>
    <w:rsid w:val="005C4A72"/>
    <w:rsid w:val="005D0807"/>
    <w:rsid w:val="005D168D"/>
    <w:rsid w:val="005D592D"/>
    <w:rsid w:val="005D59D8"/>
    <w:rsid w:val="005E16CA"/>
    <w:rsid w:val="005E335A"/>
    <w:rsid w:val="005F24DE"/>
    <w:rsid w:val="005F32AC"/>
    <w:rsid w:val="005F3CA7"/>
    <w:rsid w:val="005F5433"/>
    <w:rsid w:val="005F5C76"/>
    <w:rsid w:val="00603585"/>
    <w:rsid w:val="006039D5"/>
    <w:rsid w:val="006059D0"/>
    <w:rsid w:val="0060635D"/>
    <w:rsid w:val="00616501"/>
    <w:rsid w:val="006174E5"/>
    <w:rsid w:val="00621686"/>
    <w:rsid w:val="00624DB7"/>
    <w:rsid w:val="006264CD"/>
    <w:rsid w:val="0063121E"/>
    <w:rsid w:val="00635E78"/>
    <w:rsid w:val="0064142C"/>
    <w:rsid w:val="00643C4F"/>
    <w:rsid w:val="0064716F"/>
    <w:rsid w:val="00652C15"/>
    <w:rsid w:val="00653435"/>
    <w:rsid w:val="00656662"/>
    <w:rsid w:val="0066283E"/>
    <w:rsid w:val="00665469"/>
    <w:rsid w:val="00670238"/>
    <w:rsid w:val="0067118E"/>
    <w:rsid w:val="006746C8"/>
    <w:rsid w:val="00677C4E"/>
    <w:rsid w:val="006835A7"/>
    <w:rsid w:val="00683923"/>
    <w:rsid w:val="00683F65"/>
    <w:rsid w:val="0068427D"/>
    <w:rsid w:val="00685F84"/>
    <w:rsid w:val="006915CF"/>
    <w:rsid w:val="00691EAA"/>
    <w:rsid w:val="0069306A"/>
    <w:rsid w:val="006A0974"/>
    <w:rsid w:val="006A668A"/>
    <w:rsid w:val="006A7CB8"/>
    <w:rsid w:val="006B0E0B"/>
    <w:rsid w:val="006C3582"/>
    <w:rsid w:val="006C5CBE"/>
    <w:rsid w:val="006D514B"/>
    <w:rsid w:val="006D620F"/>
    <w:rsid w:val="006D6B7E"/>
    <w:rsid w:val="006E26B1"/>
    <w:rsid w:val="006E36F0"/>
    <w:rsid w:val="006E5B57"/>
    <w:rsid w:val="006E6164"/>
    <w:rsid w:val="006F2660"/>
    <w:rsid w:val="0071066E"/>
    <w:rsid w:val="00711211"/>
    <w:rsid w:val="007144B2"/>
    <w:rsid w:val="00714D4B"/>
    <w:rsid w:val="00733354"/>
    <w:rsid w:val="00733946"/>
    <w:rsid w:val="00737A7B"/>
    <w:rsid w:val="007604F7"/>
    <w:rsid w:val="00761736"/>
    <w:rsid w:val="007619E9"/>
    <w:rsid w:val="0076679B"/>
    <w:rsid w:val="007676E6"/>
    <w:rsid w:val="00770FA4"/>
    <w:rsid w:val="007711E8"/>
    <w:rsid w:val="00772804"/>
    <w:rsid w:val="00773772"/>
    <w:rsid w:val="00775459"/>
    <w:rsid w:val="0077556B"/>
    <w:rsid w:val="0077706D"/>
    <w:rsid w:val="00777A9B"/>
    <w:rsid w:val="0078060A"/>
    <w:rsid w:val="00781BE8"/>
    <w:rsid w:val="00784FCA"/>
    <w:rsid w:val="00792385"/>
    <w:rsid w:val="00792562"/>
    <w:rsid w:val="00796D70"/>
    <w:rsid w:val="007A116B"/>
    <w:rsid w:val="007A1205"/>
    <w:rsid w:val="007A4085"/>
    <w:rsid w:val="007B3BB8"/>
    <w:rsid w:val="007B524D"/>
    <w:rsid w:val="007B585B"/>
    <w:rsid w:val="007C076F"/>
    <w:rsid w:val="007C42E5"/>
    <w:rsid w:val="007C599A"/>
    <w:rsid w:val="007D1AB1"/>
    <w:rsid w:val="007D20B1"/>
    <w:rsid w:val="007D2C0A"/>
    <w:rsid w:val="007D5B8C"/>
    <w:rsid w:val="007F07B0"/>
    <w:rsid w:val="007F1D7A"/>
    <w:rsid w:val="007F6D0F"/>
    <w:rsid w:val="008011FA"/>
    <w:rsid w:val="0080579B"/>
    <w:rsid w:val="00807BE1"/>
    <w:rsid w:val="00812249"/>
    <w:rsid w:val="008128C0"/>
    <w:rsid w:val="0081658C"/>
    <w:rsid w:val="0081701E"/>
    <w:rsid w:val="00826D9B"/>
    <w:rsid w:val="00827C44"/>
    <w:rsid w:val="00835368"/>
    <w:rsid w:val="00837422"/>
    <w:rsid w:val="00847869"/>
    <w:rsid w:val="008572EF"/>
    <w:rsid w:val="00861029"/>
    <w:rsid w:val="008644DF"/>
    <w:rsid w:val="00870D39"/>
    <w:rsid w:val="00874BE3"/>
    <w:rsid w:val="00874E66"/>
    <w:rsid w:val="008822B3"/>
    <w:rsid w:val="00882432"/>
    <w:rsid w:val="0088409F"/>
    <w:rsid w:val="00896D7E"/>
    <w:rsid w:val="008A4600"/>
    <w:rsid w:val="008B071C"/>
    <w:rsid w:val="008B0C72"/>
    <w:rsid w:val="008B5A96"/>
    <w:rsid w:val="008D1A96"/>
    <w:rsid w:val="008E03D9"/>
    <w:rsid w:val="008E1DE3"/>
    <w:rsid w:val="008F09F4"/>
    <w:rsid w:val="0090346E"/>
    <w:rsid w:val="0091466F"/>
    <w:rsid w:val="00914E81"/>
    <w:rsid w:val="0091573F"/>
    <w:rsid w:val="00916D1C"/>
    <w:rsid w:val="009336E3"/>
    <w:rsid w:val="009436E3"/>
    <w:rsid w:val="009546E0"/>
    <w:rsid w:val="0095480C"/>
    <w:rsid w:val="0096028E"/>
    <w:rsid w:val="0097328F"/>
    <w:rsid w:val="0097794E"/>
    <w:rsid w:val="009835CC"/>
    <w:rsid w:val="009863F1"/>
    <w:rsid w:val="0098734D"/>
    <w:rsid w:val="00992964"/>
    <w:rsid w:val="00994AE2"/>
    <w:rsid w:val="00995545"/>
    <w:rsid w:val="00996259"/>
    <w:rsid w:val="0099627B"/>
    <w:rsid w:val="009966FD"/>
    <w:rsid w:val="009A172D"/>
    <w:rsid w:val="009A1CAE"/>
    <w:rsid w:val="009A1FEF"/>
    <w:rsid w:val="009A28DE"/>
    <w:rsid w:val="009A460E"/>
    <w:rsid w:val="009A6CE8"/>
    <w:rsid w:val="009A78DC"/>
    <w:rsid w:val="009C5934"/>
    <w:rsid w:val="009C5CB8"/>
    <w:rsid w:val="009C70EF"/>
    <w:rsid w:val="009C7A58"/>
    <w:rsid w:val="009D3491"/>
    <w:rsid w:val="009D78A7"/>
    <w:rsid w:val="009E0F11"/>
    <w:rsid w:val="009E44B4"/>
    <w:rsid w:val="009E44F1"/>
    <w:rsid w:val="009E6BCC"/>
    <w:rsid w:val="009F11C5"/>
    <w:rsid w:val="009F18B9"/>
    <w:rsid w:val="009F1E3D"/>
    <w:rsid w:val="00A00A57"/>
    <w:rsid w:val="00A01A11"/>
    <w:rsid w:val="00A0713B"/>
    <w:rsid w:val="00A0730F"/>
    <w:rsid w:val="00A11DDB"/>
    <w:rsid w:val="00A11E1D"/>
    <w:rsid w:val="00A123EE"/>
    <w:rsid w:val="00A13C84"/>
    <w:rsid w:val="00A15640"/>
    <w:rsid w:val="00A240CC"/>
    <w:rsid w:val="00A31760"/>
    <w:rsid w:val="00A338BB"/>
    <w:rsid w:val="00A35442"/>
    <w:rsid w:val="00A357AD"/>
    <w:rsid w:val="00A41BD8"/>
    <w:rsid w:val="00A4205B"/>
    <w:rsid w:val="00A44AB5"/>
    <w:rsid w:val="00A44FD4"/>
    <w:rsid w:val="00A60062"/>
    <w:rsid w:val="00A668E3"/>
    <w:rsid w:val="00A7007E"/>
    <w:rsid w:val="00A70FA3"/>
    <w:rsid w:val="00A76D56"/>
    <w:rsid w:val="00A77A92"/>
    <w:rsid w:val="00A80BE2"/>
    <w:rsid w:val="00A84711"/>
    <w:rsid w:val="00A850D1"/>
    <w:rsid w:val="00A87480"/>
    <w:rsid w:val="00A90733"/>
    <w:rsid w:val="00A91757"/>
    <w:rsid w:val="00A94A5F"/>
    <w:rsid w:val="00A96302"/>
    <w:rsid w:val="00A97EE4"/>
    <w:rsid w:val="00AA161A"/>
    <w:rsid w:val="00AA7BA0"/>
    <w:rsid w:val="00AC0D22"/>
    <w:rsid w:val="00AC2582"/>
    <w:rsid w:val="00AC4190"/>
    <w:rsid w:val="00AC4D3A"/>
    <w:rsid w:val="00AC7099"/>
    <w:rsid w:val="00AD0512"/>
    <w:rsid w:val="00AE7E30"/>
    <w:rsid w:val="00AF1135"/>
    <w:rsid w:val="00AF5E66"/>
    <w:rsid w:val="00B10A79"/>
    <w:rsid w:val="00B16A88"/>
    <w:rsid w:val="00B175FF"/>
    <w:rsid w:val="00B22293"/>
    <w:rsid w:val="00B23550"/>
    <w:rsid w:val="00B36848"/>
    <w:rsid w:val="00B47B6F"/>
    <w:rsid w:val="00B506DE"/>
    <w:rsid w:val="00B51681"/>
    <w:rsid w:val="00B533CB"/>
    <w:rsid w:val="00B55617"/>
    <w:rsid w:val="00B56FB6"/>
    <w:rsid w:val="00B61325"/>
    <w:rsid w:val="00B7039C"/>
    <w:rsid w:val="00B83D52"/>
    <w:rsid w:val="00B941EA"/>
    <w:rsid w:val="00B95993"/>
    <w:rsid w:val="00BA5E54"/>
    <w:rsid w:val="00BB0A16"/>
    <w:rsid w:val="00BB1E66"/>
    <w:rsid w:val="00BB4FE6"/>
    <w:rsid w:val="00BB5EEC"/>
    <w:rsid w:val="00BB75F6"/>
    <w:rsid w:val="00BC284C"/>
    <w:rsid w:val="00BC2B50"/>
    <w:rsid w:val="00BC55CF"/>
    <w:rsid w:val="00BC6633"/>
    <w:rsid w:val="00BD187B"/>
    <w:rsid w:val="00BD3254"/>
    <w:rsid w:val="00BD6070"/>
    <w:rsid w:val="00BD6890"/>
    <w:rsid w:val="00BE071E"/>
    <w:rsid w:val="00BE2264"/>
    <w:rsid w:val="00BE32E8"/>
    <w:rsid w:val="00BE443E"/>
    <w:rsid w:val="00BE6574"/>
    <w:rsid w:val="00BE6A2E"/>
    <w:rsid w:val="00BF7BE5"/>
    <w:rsid w:val="00C12CAF"/>
    <w:rsid w:val="00C144EA"/>
    <w:rsid w:val="00C15D09"/>
    <w:rsid w:val="00C15FB6"/>
    <w:rsid w:val="00C2632D"/>
    <w:rsid w:val="00C35838"/>
    <w:rsid w:val="00C40275"/>
    <w:rsid w:val="00C44568"/>
    <w:rsid w:val="00C4644A"/>
    <w:rsid w:val="00C508D3"/>
    <w:rsid w:val="00C553E2"/>
    <w:rsid w:val="00C57827"/>
    <w:rsid w:val="00C6249B"/>
    <w:rsid w:val="00C65D75"/>
    <w:rsid w:val="00C70851"/>
    <w:rsid w:val="00C70AEA"/>
    <w:rsid w:val="00C7254C"/>
    <w:rsid w:val="00C74AEC"/>
    <w:rsid w:val="00C75565"/>
    <w:rsid w:val="00C7605C"/>
    <w:rsid w:val="00C811D8"/>
    <w:rsid w:val="00C869EF"/>
    <w:rsid w:val="00C872BB"/>
    <w:rsid w:val="00C941AD"/>
    <w:rsid w:val="00C94DF2"/>
    <w:rsid w:val="00C955F0"/>
    <w:rsid w:val="00CA0364"/>
    <w:rsid w:val="00CA2E8A"/>
    <w:rsid w:val="00CA2EB4"/>
    <w:rsid w:val="00CA2F0A"/>
    <w:rsid w:val="00CA3ADB"/>
    <w:rsid w:val="00CB3004"/>
    <w:rsid w:val="00CB6B0A"/>
    <w:rsid w:val="00CC1654"/>
    <w:rsid w:val="00CC1DB3"/>
    <w:rsid w:val="00CC306B"/>
    <w:rsid w:val="00CC3B47"/>
    <w:rsid w:val="00CD0ECA"/>
    <w:rsid w:val="00CD0FE0"/>
    <w:rsid w:val="00CE2FB2"/>
    <w:rsid w:val="00CF5C1E"/>
    <w:rsid w:val="00D03332"/>
    <w:rsid w:val="00D10E54"/>
    <w:rsid w:val="00D12BFB"/>
    <w:rsid w:val="00D1388A"/>
    <w:rsid w:val="00D13F85"/>
    <w:rsid w:val="00D17036"/>
    <w:rsid w:val="00D22CA9"/>
    <w:rsid w:val="00D25291"/>
    <w:rsid w:val="00D271AB"/>
    <w:rsid w:val="00D333A1"/>
    <w:rsid w:val="00D3382D"/>
    <w:rsid w:val="00D34D13"/>
    <w:rsid w:val="00D4638A"/>
    <w:rsid w:val="00D470CA"/>
    <w:rsid w:val="00D52BF2"/>
    <w:rsid w:val="00D57E91"/>
    <w:rsid w:val="00D63DC5"/>
    <w:rsid w:val="00D675AA"/>
    <w:rsid w:val="00D6773A"/>
    <w:rsid w:val="00D747E0"/>
    <w:rsid w:val="00D75D89"/>
    <w:rsid w:val="00D7695A"/>
    <w:rsid w:val="00D850CE"/>
    <w:rsid w:val="00D8576C"/>
    <w:rsid w:val="00D86F5A"/>
    <w:rsid w:val="00D872BD"/>
    <w:rsid w:val="00D90AA5"/>
    <w:rsid w:val="00D914F9"/>
    <w:rsid w:val="00D91743"/>
    <w:rsid w:val="00D920E4"/>
    <w:rsid w:val="00DB08E5"/>
    <w:rsid w:val="00DB1C12"/>
    <w:rsid w:val="00DB2C6B"/>
    <w:rsid w:val="00DB7BBE"/>
    <w:rsid w:val="00DC05B5"/>
    <w:rsid w:val="00DC2D9B"/>
    <w:rsid w:val="00DC412D"/>
    <w:rsid w:val="00DC6DEB"/>
    <w:rsid w:val="00DC736D"/>
    <w:rsid w:val="00DD043D"/>
    <w:rsid w:val="00DD37EF"/>
    <w:rsid w:val="00DD5CB8"/>
    <w:rsid w:val="00DE2FD7"/>
    <w:rsid w:val="00DE5E04"/>
    <w:rsid w:val="00DF0A36"/>
    <w:rsid w:val="00DF4601"/>
    <w:rsid w:val="00DF4E6D"/>
    <w:rsid w:val="00DF7008"/>
    <w:rsid w:val="00E0180E"/>
    <w:rsid w:val="00E03151"/>
    <w:rsid w:val="00E0454B"/>
    <w:rsid w:val="00E055AB"/>
    <w:rsid w:val="00E120DF"/>
    <w:rsid w:val="00E12DB1"/>
    <w:rsid w:val="00E16974"/>
    <w:rsid w:val="00E16ECC"/>
    <w:rsid w:val="00E220FC"/>
    <w:rsid w:val="00E35E67"/>
    <w:rsid w:val="00E456F8"/>
    <w:rsid w:val="00E46D4E"/>
    <w:rsid w:val="00E53BF8"/>
    <w:rsid w:val="00E565E0"/>
    <w:rsid w:val="00E6716C"/>
    <w:rsid w:val="00E67C57"/>
    <w:rsid w:val="00E727B9"/>
    <w:rsid w:val="00E72F82"/>
    <w:rsid w:val="00E73AE4"/>
    <w:rsid w:val="00E82847"/>
    <w:rsid w:val="00E86BCF"/>
    <w:rsid w:val="00E93F2D"/>
    <w:rsid w:val="00E95B3B"/>
    <w:rsid w:val="00EA1BF4"/>
    <w:rsid w:val="00EA6B43"/>
    <w:rsid w:val="00EA77F9"/>
    <w:rsid w:val="00EA7C0D"/>
    <w:rsid w:val="00EB039F"/>
    <w:rsid w:val="00EB1403"/>
    <w:rsid w:val="00EB357C"/>
    <w:rsid w:val="00EB4951"/>
    <w:rsid w:val="00EE1EDD"/>
    <w:rsid w:val="00EE3F49"/>
    <w:rsid w:val="00EF4FB1"/>
    <w:rsid w:val="00EF7F3C"/>
    <w:rsid w:val="00F00D0C"/>
    <w:rsid w:val="00F00EBC"/>
    <w:rsid w:val="00F01B3F"/>
    <w:rsid w:val="00F038F0"/>
    <w:rsid w:val="00F04055"/>
    <w:rsid w:val="00F067D9"/>
    <w:rsid w:val="00F10EEF"/>
    <w:rsid w:val="00F11D6B"/>
    <w:rsid w:val="00F206DC"/>
    <w:rsid w:val="00F2468B"/>
    <w:rsid w:val="00F26D1C"/>
    <w:rsid w:val="00F26F2A"/>
    <w:rsid w:val="00F27A05"/>
    <w:rsid w:val="00F414A5"/>
    <w:rsid w:val="00F41534"/>
    <w:rsid w:val="00F45377"/>
    <w:rsid w:val="00F4601A"/>
    <w:rsid w:val="00F52FE8"/>
    <w:rsid w:val="00F56D3C"/>
    <w:rsid w:val="00F67FB7"/>
    <w:rsid w:val="00F83262"/>
    <w:rsid w:val="00F964E2"/>
    <w:rsid w:val="00FA25DE"/>
    <w:rsid w:val="00FA4797"/>
    <w:rsid w:val="00FA7BAA"/>
    <w:rsid w:val="00FB1258"/>
    <w:rsid w:val="00FB1948"/>
    <w:rsid w:val="00FB5E31"/>
    <w:rsid w:val="00FC0408"/>
    <w:rsid w:val="00FC43CF"/>
    <w:rsid w:val="00FD2DDA"/>
    <w:rsid w:val="00FD3153"/>
    <w:rsid w:val="00FD77B4"/>
    <w:rsid w:val="00FE0379"/>
    <w:rsid w:val="00FE0C27"/>
    <w:rsid w:val="00FE1669"/>
    <w:rsid w:val="00FE3342"/>
    <w:rsid w:val="00FE7541"/>
    <w:rsid w:val="00FE7D76"/>
    <w:rsid w:val="00FF0F33"/>
    <w:rsid w:val="028AC456"/>
    <w:rsid w:val="035E8C30"/>
    <w:rsid w:val="07AA5D47"/>
    <w:rsid w:val="12F8CAA4"/>
    <w:rsid w:val="15C7D424"/>
    <w:rsid w:val="16B8811E"/>
    <w:rsid w:val="176D86EE"/>
    <w:rsid w:val="192747B9"/>
    <w:rsid w:val="1B339F0D"/>
    <w:rsid w:val="1C63EB54"/>
    <w:rsid w:val="20EEA46A"/>
    <w:rsid w:val="21879A1D"/>
    <w:rsid w:val="23DA1A44"/>
    <w:rsid w:val="2699F070"/>
    <w:rsid w:val="26CB3D8A"/>
    <w:rsid w:val="27713BF9"/>
    <w:rsid w:val="291E1974"/>
    <w:rsid w:val="299D7C8B"/>
    <w:rsid w:val="2B51D259"/>
    <w:rsid w:val="2CDF73B8"/>
    <w:rsid w:val="2D66D29B"/>
    <w:rsid w:val="3238A438"/>
    <w:rsid w:val="327D675E"/>
    <w:rsid w:val="332AC30B"/>
    <w:rsid w:val="33C9A33F"/>
    <w:rsid w:val="375F0979"/>
    <w:rsid w:val="38BB00A2"/>
    <w:rsid w:val="3943B3E0"/>
    <w:rsid w:val="3A066BC1"/>
    <w:rsid w:val="3BAA80B2"/>
    <w:rsid w:val="3D80B47D"/>
    <w:rsid w:val="42125DA7"/>
    <w:rsid w:val="46A22706"/>
    <w:rsid w:val="47A3E25A"/>
    <w:rsid w:val="47AE1AC0"/>
    <w:rsid w:val="47E642AD"/>
    <w:rsid w:val="487D3FC8"/>
    <w:rsid w:val="48E81725"/>
    <w:rsid w:val="49001E52"/>
    <w:rsid w:val="4991BE69"/>
    <w:rsid w:val="4BE43FD3"/>
    <w:rsid w:val="4CA65A5C"/>
    <w:rsid w:val="4ECA57AE"/>
    <w:rsid w:val="4F363ECF"/>
    <w:rsid w:val="51459207"/>
    <w:rsid w:val="5208F4AA"/>
    <w:rsid w:val="52E26F92"/>
    <w:rsid w:val="550879C9"/>
    <w:rsid w:val="597515E6"/>
    <w:rsid w:val="5C9B2E19"/>
    <w:rsid w:val="5D90D261"/>
    <w:rsid w:val="5F690C2A"/>
    <w:rsid w:val="6030D739"/>
    <w:rsid w:val="62A81ABE"/>
    <w:rsid w:val="64A71910"/>
    <w:rsid w:val="657D08D9"/>
    <w:rsid w:val="65BBCD10"/>
    <w:rsid w:val="69D7F3B4"/>
    <w:rsid w:val="6B9891E8"/>
    <w:rsid w:val="6E91F1CA"/>
    <w:rsid w:val="6F1B2F4C"/>
    <w:rsid w:val="6F8C99DB"/>
    <w:rsid w:val="71948A08"/>
    <w:rsid w:val="742EEE3F"/>
    <w:rsid w:val="75433CDD"/>
    <w:rsid w:val="77FB3A5D"/>
    <w:rsid w:val="7C2FB6D9"/>
    <w:rsid w:val="7DED0596"/>
    <w:rsid w:val="7E3A2468"/>
    <w:rsid w:val="7ED5D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2AB2E68F"/>
  <w15:docId w15:val="{E55F1991-C7D3-4C98-92DD-88565B005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457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spacing w:line="240" w:lineRule="exact"/>
      <w:outlineLvl w:val="0"/>
    </w:pPr>
    <w:rPr>
      <w:rFonts w:ascii="Times New Roman" w:hAnsi="Times New Roman"/>
    </w:rPr>
  </w:style>
  <w:style w:type="paragraph" w:styleId="Heading2">
    <w:name w:val="heading 2"/>
    <w:basedOn w:val="Normal"/>
    <w:next w:val="Normal"/>
    <w:qFormat/>
    <w:rsid w:val="00781BE8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81BE8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rFonts w:ascii="Arial" w:hAnsi="Arial"/>
      <w:sz w:val="24"/>
      <w:vertAlign w:val="superscript"/>
    </w:rPr>
  </w:style>
  <w:style w:type="paragraph" w:styleId="TOC1">
    <w:name w:val="toc 1"/>
    <w:basedOn w:val="Normal"/>
    <w:next w:val="Normal"/>
    <w:uiPriority w:val="39"/>
    <w:rsid w:val="00781BE8"/>
    <w:pPr>
      <w:tabs>
        <w:tab w:val="right" w:leader="dot" w:pos="9498"/>
      </w:tabs>
      <w:spacing w:before="60" w:after="60"/>
      <w:ind w:right="567"/>
      <w:jc w:val="both"/>
    </w:pPr>
  </w:style>
  <w:style w:type="paragraph" w:styleId="TOC2">
    <w:name w:val="toc 2"/>
    <w:basedOn w:val="Normal"/>
    <w:next w:val="Normal"/>
    <w:rsid w:val="00434577"/>
    <w:pPr>
      <w:spacing w:before="60" w:after="60"/>
      <w:ind w:left="425" w:right="567"/>
      <w:jc w:val="both"/>
    </w:pPr>
    <w:rPr>
      <w:bCs/>
      <w:noProof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FootnoteText">
    <w:name w:val="footnote text"/>
    <w:basedOn w:val="Normal"/>
    <w:semiHidden/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Subtitle">
    <w:name w:val="Subtitle"/>
    <w:basedOn w:val="Normal"/>
    <w:qFormat/>
    <w:pPr>
      <w:widowControl/>
      <w:tabs>
        <w:tab w:val="center" w:pos="5089"/>
        <w:tab w:val="left" w:pos="5904"/>
      </w:tabs>
      <w:jc w:val="center"/>
    </w:pPr>
    <w:rPr>
      <w:b/>
      <w:sz w:val="22"/>
      <w:u w:val="single"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3">
    <w:name w:val="toc 3"/>
    <w:basedOn w:val="Normal"/>
    <w:next w:val="Normal"/>
    <w:rsid w:val="00434577"/>
    <w:pPr>
      <w:tabs>
        <w:tab w:val="right" w:leader="dot" w:pos="9736"/>
      </w:tabs>
      <w:spacing w:before="60" w:after="60"/>
      <w:ind w:left="851" w:right="567"/>
      <w:jc w:val="both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ListBullet">
    <w:name w:val="List Bullet"/>
    <w:basedOn w:val="Normal"/>
    <w:rsid w:val="00434577"/>
    <w:pPr>
      <w:keepLines/>
      <w:numPr>
        <w:numId w:val="4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BodyTextIndent">
    <w:name w:val="Body Text Indent"/>
    <w:basedOn w:val="Normal"/>
    <w:pPr>
      <w:widowControl/>
      <w:tabs>
        <w:tab w:val="left" w:pos="1260"/>
        <w:tab w:val="left" w:pos="2016"/>
        <w:tab w:val="left" w:pos="2736"/>
        <w:tab w:val="left" w:pos="3600"/>
        <w:tab w:val="left" w:pos="4608"/>
        <w:tab w:val="left" w:pos="5904"/>
      </w:tabs>
      <w:ind w:left="1260" w:hanging="1260"/>
      <w:jc w:val="both"/>
    </w:pPr>
    <w:rPr>
      <w:sz w:val="22"/>
    </w:rPr>
  </w:style>
  <w:style w:type="paragraph" w:styleId="BalloonText">
    <w:name w:val="Balloon Text"/>
    <w:basedOn w:val="Normal"/>
    <w:semiHidden/>
    <w:rsid w:val="005F24DE"/>
    <w:rPr>
      <w:rFonts w:ascii="Tahoma" w:hAnsi="Tahoma" w:cs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43457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43457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43457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434577"/>
    <w:pPr>
      <w:tabs>
        <w:tab w:val="clear" w:pos="2268"/>
        <w:tab w:val="left" w:pos="2694"/>
      </w:tabs>
      <w:ind w:left="2694"/>
    </w:pPr>
  </w:style>
  <w:style w:type="table" w:styleId="TableGrid">
    <w:name w:val="Table Grid"/>
    <w:basedOn w:val="TableNormal"/>
    <w:uiPriority w:val="39"/>
    <w:rsid w:val="00537D6B"/>
    <w:pPr>
      <w:widowControl w:val="0"/>
      <w:spacing w:line="264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velopeAddress">
    <w:name w:val="envelope address"/>
    <w:basedOn w:val="Normal"/>
    <w:semiHidden/>
    <w:rsid w:val="002A551E"/>
    <w:pPr>
      <w:framePr w:w="7920" w:h="1980" w:hRule="exact" w:hSpace="180" w:wrap="auto" w:hAnchor="page" w:xAlign="center" w:yAlign="bottom"/>
      <w:widowControl/>
      <w:spacing w:line="300" w:lineRule="atLeast"/>
      <w:ind w:left="2880"/>
    </w:pPr>
    <w:rPr>
      <w:rFonts w:cs="Arial"/>
      <w:snapToGrid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E6E3A"/>
    <w:pPr>
      <w:widowControl/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US"/>
    </w:rPr>
  </w:style>
  <w:style w:type="character" w:customStyle="1" w:styleId="Level1TextChar">
    <w:name w:val="Level 1 Text Char"/>
    <w:link w:val="Level1Text"/>
    <w:rsid w:val="001E6E3A"/>
    <w:rPr>
      <w:rFonts w:ascii="Arial" w:hAnsi="Arial"/>
      <w:snapToGrid w:val="0"/>
      <w:color w:val="000000"/>
      <w:lang w:eastAsia="en-US"/>
    </w:rPr>
  </w:style>
  <w:style w:type="character" w:styleId="CommentReference">
    <w:name w:val="annotation reference"/>
    <w:rsid w:val="00AA161A"/>
    <w:rPr>
      <w:sz w:val="16"/>
      <w:szCs w:val="16"/>
    </w:rPr>
  </w:style>
  <w:style w:type="paragraph" w:styleId="CommentText">
    <w:name w:val="annotation text"/>
    <w:basedOn w:val="Normal"/>
    <w:link w:val="CommentTextChar"/>
    <w:rsid w:val="00AA161A"/>
  </w:style>
  <w:style w:type="character" w:customStyle="1" w:styleId="CommentTextChar">
    <w:name w:val="Comment Text Char"/>
    <w:link w:val="CommentText"/>
    <w:rsid w:val="00AA161A"/>
    <w:rPr>
      <w:rFonts w:ascii="Arial" w:hAnsi="Arial"/>
      <w:snapToGrid w:val="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A161A"/>
    <w:rPr>
      <w:b/>
      <w:bCs/>
    </w:rPr>
  </w:style>
  <w:style w:type="character" w:customStyle="1" w:styleId="CommentSubjectChar">
    <w:name w:val="Comment Subject Char"/>
    <w:link w:val="CommentSubject"/>
    <w:rsid w:val="00AA161A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AA161A"/>
    <w:rPr>
      <w:rFonts w:ascii="Arial" w:hAnsi="Arial"/>
      <w:snapToGrid w:val="0"/>
      <w:lang w:eastAsia="en-US"/>
    </w:rPr>
  </w:style>
  <w:style w:type="character" w:customStyle="1" w:styleId="ui-provider">
    <w:name w:val="ui-provider"/>
    <w:basedOn w:val="DefaultParagraphFont"/>
    <w:rsid w:val="0005656F"/>
  </w:style>
  <w:style w:type="character" w:styleId="Strong">
    <w:name w:val="Strong"/>
    <w:basedOn w:val="DefaultParagraphFont"/>
    <w:uiPriority w:val="22"/>
    <w:qFormat/>
    <w:rsid w:val="0005656F"/>
    <w:rPr>
      <w:b/>
      <w:bCs/>
    </w:rPr>
  </w:style>
  <w:style w:type="character" w:styleId="Mention">
    <w:name w:val="Mention"/>
    <w:basedOn w:val="DefaultParagraphFont"/>
    <w:uiPriority w:val="99"/>
    <w:unhideWhenUsed/>
    <w:rsid w:val="00BC2B50"/>
    <w:rPr>
      <w:color w:val="2B579A"/>
      <w:shd w:val="clear" w:color="auto" w:fill="E1DFDD"/>
    </w:rPr>
  </w:style>
  <w:style w:type="character" w:styleId="IntenseReference">
    <w:name w:val="Intense Reference"/>
    <w:basedOn w:val="DefaultParagraphFont"/>
    <w:uiPriority w:val="32"/>
    <w:qFormat/>
    <w:rsid w:val="00665469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oter" Target="footer5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0d700148ce2127a69244a6587acdad20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fe910534da3a727ef07b354a7c3a8d68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FB5317-B2D6-4396-B7DB-25EF1844ED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7672A5-4BCA-4AE7-87F1-DE5A9631BCA9}">
  <ds:schemaRefs>
    <ds:schemaRef ds:uri="http://schemas.microsoft.com/office/2006/documentManagement/types"/>
    <ds:schemaRef ds:uri="2e3132a0-aaf2-4326-8928-c084593c093d"/>
    <ds:schemaRef ds:uri="http://purl.org/dc/terms/"/>
    <ds:schemaRef ds:uri="http://schemas.openxmlformats.org/package/2006/metadata/core-properties"/>
    <ds:schemaRef ds:uri="35ebc48a-dc9e-45bc-8496-b347132bae57"/>
    <ds:schemaRef ds:uri="http://purl.org/dc/dcmitype/"/>
    <ds:schemaRef ds:uri="http://schemas.microsoft.com/office/infopath/2007/PartnerControls"/>
    <ds:schemaRef ds:uri="6032ed8b-3e71-4b2f-ab7b-020545ac21c9"/>
    <ds:schemaRef ds:uri="63cc5491-11d0-42b6-aa67-deea8f49087f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AEA5690-46B6-4437-A0D0-0C55D69282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F84358-5031-4F48-A026-9FF9D0F47F9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AC5DEEC-EA0B-48C3-96C7-4C74813E0E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14</Pages>
  <Words>5332</Words>
  <Characters>36820</Characters>
  <Application>Microsoft Office Word</Application>
  <DocSecurity>0</DocSecurity>
  <Lines>306</Lines>
  <Paragraphs>84</Paragraphs>
  <ScaleCrop>false</ScaleCrop>
  <Company/>
  <LinksUpToDate>false</LinksUpToDate>
  <CharactersWithSpaces>42068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BETTA GC OC6</dc:title>
  <dc:subject>draft V1.1</dc:subject>
  <dc:creator>Creighton, Alan (Northern Powergrid)</dc:creator>
  <cp:keywords/>
  <dc:description>Updated for GB and SO, footnotes extracted</dc:description>
  <cp:lastModifiedBy>Rebecca Scott [NESO]</cp:lastModifiedBy>
  <cp:revision>61</cp:revision>
  <cp:lastPrinted>2014-07-02T05:02:00Z</cp:lastPrinted>
  <dcterms:created xsi:type="dcterms:W3CDTF">2025-09-23T13:24:00Z</dcterms:created>
  <dcterms:modified xsi:type="dcterms:W3CDTF">2025-10-27T10:33:00Z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0x0101000B60FA14D799924BADC265839397913B</vt:lpwstr>
  </property>
  <property fmtid="{D5CDD505-2E9C-101B-9397-08002B2CF9AE}" pid="3" name="_Status">
    <vt:lpwstr>Draft</vt:lpwstr>
  </property>
  <property fmtid="{D5CDD505-2E9C-101B-9397-08002B2CF9AE}" pid="4" name="Applicable Start Date">
    <vt:lpwstr>2009-02-12T10:36:30Z</vt:lpwstr>
  </property>
  <property fmtid="{D5CDD505-2E9C-101B-9397-08002B2CF9AE}" pid="5" name=":">
    <vt:lpwstr/>
  </property>
  <property fmtid="{D5CDD505-2E9C-101B-9397-08002B2CF9AE}" pid="6" name="Applicable Duration">
    <vt:lpwstr>-</vt:lpwstr>
  </property>
  <property fmtid="{D5CDD505-2E9C-101B-9397-08002B2CF9AE}" pid="7" name="Publication Date:">
    <vt:lpwstr>2009-02-12T10:36:30Z</vt:lpwstr>
  </property>
  <property fmtid="{D5CDD505-2E9C-101B-9397-08002B2CF9AE}" pid="8" name="Meeting Date">
    <vt:lpwstr>2009-02-12T10:36:30Z</vt:lpwstr>
  </property>
  <property fmtid="{D5CDD505-2E9C-101B-9397-08002B2CF9AE}" pid="9" name="Organisation">
    <vt:lpwstr>Choose an Organisation</vt:lpwstr>
  </property>
  <property fmtid="{D5CDD505-2E9C-101B-9397-08002B2CF9AE}" pid="10" name="Ref No">
    <vt:lpwstr/>
  </property>
  <property fmtid="{D5CDD505-2E9C-101B-9397-08002B2CF9AE}" pid="11" name="::">
    <vt:lpwstr>-Main Document</vt:lpwstr>
  </property>
  <property fmtid="{D5CDD505-2E9C-101B-9397-08002B2CF9AE}" pid="12" name="_NewReviewCycle">
    <vt:lpwstr/>
  </property>
  <property fmtid="{D5CDD505-2E9C-101B-9397-08002B2CF9AE}" pid="13" name="MediaServiceImageTags">
    <vt:lpwstr/>
  </property>
  <property fmtid="{D5CDD505-2E9C-101B-9397-08002B2CF9AE}" pid="14" name="docLang">
    <vt:lpwstr>en</vt:lpwstr>
  </property>
  <property fmtid="{D5CDD505-2E9C-101B-9397-08002B2CF9AE}" pid="15" name="Order">
    <vt:r8>3638400</vt:r8>
  </property>
  <property fmtid="{D5CDD505-2E9C-101B-9397-08002B2CF9AE}" pid="16" name="xd_Signature">
    <vt:bool>false</vt:bool>
  </property>
  <property fmtid="{D5CDD505-2E9C-101B-9397-08002B2CF9AE}" pid="17" name="xd_ProgID">
    <vt:lpwstr/>
  </property>
  <property fmtid="{D5CDD505-2E9C-101B-9397-08002B2CF9AE}" pid="18" name="ComplianceAssetId">
    <vt:lpwstr/>
  </property>
  <property fmtid="{D5CDD505-2E9C-101B-9397-08002B2CF9AE}" pid="19" name="TemplateUrl">
    <vt:lpwstr/>
  </property>
  <property fmtid="{D5CDD505-2E9C-101B-9397-08002B2CF9AE}" pid="20" name="_ExtendedDescription">
    <vt:lpwstr/>
  </property>
  <property fmtid="{D5CDD505-2E9C-101B-9397-08002B2CF9AE}" pid="21" name="TriggerFlowInfo">
    <vt:lpwstr/>
  </property>
</Properties>
</file>